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C84727">
            <w:pPr>
              <w:pStyle w:val="Header"/>
              <w:spacing w:before="120" w:after="120"/>
            </w:pPr>
            <w:r>
              <w:t>NPRR Number</w:t>
            </w:r>
          </w:p>
        </w:tc>
        <w:tc>
          <w:tcPr>
            <w:tcW w:w="1260" w:type="dxa"/>
            <w:tcBorders>
              <w:bottom w:val="single" w:sz="4" w:space="0" w:color="auto"/>
            </w:tcBorders>
            <w:vAlign w:val="center"/>
          </w:tcPr>
          <w:p w14:paraId="58DFDEEC" w14:textId="2E7FB2D5" w:rsidR="00067FE2" w:rsidRDefault="00A21E3C" w:rsidP="00C84727">
            <w:pPr>
              <w:pStyle w:val="Header"/>
              <w:jc w:val="center"/>
            </w:pPr>
            <w:hyperlink r:id="rId8" w:history="1">
              <w:r w:rsidRPr="00A21E3C">
                <w:rPr>
                  <w:rStyle w:val="Hyperlink"/>
                </w:rPr>
                <w:t>1272</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60FEC23A" w:rsidR="00067FE2" w:rsidRDefault="00A01516" w:rsidP="00F44236">
            <w:pPr>
              <w:pStyle w:val="Header"/>
            </w:pPr>
            <w:r>
              <w:t xml:space="preserve">Voltage Support </w:t>
            </w:r>
            <w:r w:rsidR="001B692E">
              <w:t xml:space="preserve">at </w:t>
            </w:r>
            <w:r>
              <w:t>Private Use Networks</w:t>
            </w:r>
          </w:p>
        </w:tc>
      </w:tr>
      <w:tr w:rsidR="00067FE2" w:rsidRPr="00E01925" w14:paraId="398BCBF4" w14:textId="77777777" w:rsidTr="00BC2D06">
        <w:trPr>
          <w:trHeight w:val="518"/>
        </w:trPr>
        <w:tc>
          <w:tcPr>
            <w:tcW w:w="2880" w:type="dxa"/>
            <w:gridSpan w:val="2"/>
            <w:shd w:val="clear" w:color="auto" w:fill="FFFFFF"/>
            <w:vAlign w:val="center"/>
          </w:tcPr>
          <w:p w14:paraId="3A20C7F8"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16A45634" w14:textId="34D39992" w:rsidR="00067FE2" w:rsidRPr="00E01925" w:rsidRDefault="00A404CE" w:rsidP="00F44236">
            <w:pPr>
              <w:pStyle w:val="NormalArial"/>
            </w:pPr>
            <w:r>
              <w:t xml:space="preserve">February </w:t>
            </w:r>
            <w:r w:rsidR="00A21E3C">
              <w:t>5</w:t>
            </w:r>
            <w:r>
              <w:t>, 2025</w:t>
            </w:r>
          </w:p>
        </w:tc>
      </w:tr>
      <w:tr w:rsidR="00067FE2" w14:paraId="788C839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9D17F0"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7B08BCA4" w14:textId="0E35D779" w:rsidR="009D17F0" w:rsidRPr="00FB509B" w:rsidRDefault="00A01516" w:rsidP="00C84727">
            <w:pPr>
              <w:pStyle w:val="NormalArial"/>
              <w:spacing w:before="120" w:after="120"/>
            </w:pPr>
            <w:r>
              <w:t xml:space="preserve">Urgent – Urgent </w:t>
            </w:r>
            <w:r w:rsidR="00C4334C">
              <w:t xml:space="preserve">status </w:t>
            </w:r>
            <w:r>
              <w:t xml:space="preserve">is </w:t>
            </w:r>
            <w:r w:rsidR="004E4D34">
              <w:t xml:space="preserve">necessary </w:t>
            </w:r>
            <w:r>
              <w:t xml:space="preserve">due to pending </w:t>
            </w:r>
            <w:r>
              <w:rPr>
                <w:rFonts w:cs="Arial"/>
                <w:iCs/>
              </w:rPr>
              <w:t xml:space="preserve">priority projects that </w:t>
            </w:r>
            <w:r w:rsidR="0056217A">
              <w:rPr>
                <w:rFonts w:cs="Arial"/>
                <w:iCs/>
              </w:rPr>
              <w:t xml:space="preserve">may </w:t>
            </w:r>
            <w:r>
              <w:rPr>
                <w:rFonts w:cs="Arial"/>
                <w:iCs/>
              </w:rPr>
              <w:t>be delayed</w:t>
            </w:r>
            <w:r w:rsidR="00AA3C1D">
              <w:rPr>
                <w:rFonts w:cs="Arial"/>
                <w:iCs/>
              </w:rPr>
              <w:t xml:space="preserve"> or negatively impacted</w:t>
            </w:r>
            <w:r>
              <w:rPr>
                <w:rFonts w:cs="Arial"/>
                <w:iCs/>
              </w:rPr>
              <w:t xml:space="preserve"> under th</w:t>
            </w:r>
            <w:r w:rsidR="001B692E">
              <w:rPr>
                <w:rFonts w:cs="Arial"/>
                <w:iCs/>
              </w:rPr>
              <w:t>e current</w:t>
            </w:r>
            <w:r>
              <w:rPr>
                <w:rFonts w:cs="Arial"/>
                <w:iCs/>
              </w:rPr>
              <w:t xml:space="preserve"> </w:t>
            </w:r>
            <w:r w:rsidR="001B692E">
              <w:rPr>
                <w:rFonts w:cs="Arial"/>
                <w:iCs/>
              </w:rPr>
              <w:t xml:space="preserve">application.  </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C84727">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3356516F" w14:textId="39191843" w:rsidR="009D17F0" w:rsidRPr="00FB509B" w:rsidRDefault="00A01516" w:rsidP="00F44236">
            <w:pPr>
              <w:pStyle w:val="NormalArial"/>
            </w:pPr>
            <w:r>
              <w:t>3.15</w:t>
            </w:r>
            <w:r w:rsidR="00A404CE">
              <w:t>,</w:t>
            </w:r>
            <w:r>
              <w:t xml:space="preserve"> Voltage Support</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C84727">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367A1856" w:rsidR="00C9766A" w:rsidRPr="00FB509B" w:rsidRDefault="00A01516" w:rsidP="00176375">
            <w:pPr>
              <w:pStyle w:val="NormalArial"/>
              <w:spacing w:before="120" w:after="120"/>
            </w:pPr>
            <w:r w:rsidRPr="0056217A">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05D9D3E4" w14:textId="7FF76D9C" w:rsidR="00A26663" w:rsidRDefault="00AA3C1D" w:rsidP="00C84727">
            <w:pPr>
              <w:pStyle w:val="NormalArial"/>
              <w:spacing w:before="120" w:after="120"/>
              <w:rPr>
                <w:rFonts w:cs="Arial"/>
                <w:iCs/>
              </w:rPr>
            </w:pPr>
            <w:r>
              <w:t xml:space="preserve">This Nodal Protocol Revision Request (NPRR) clarifies that </w:t>
            </w:r>
            <w:r>
              <w:rPr>
                <w:rFonts w:cs="Arial"/>
                <w:iCs/>
              </w:rPr>
              <w:t xml:space="preserve">Section 3.15 should be applied to require ERCOT to </w:t>
            </w:r>
            <w:r w:rsidRPr="0018129F">
              <w:rPr>
                <w:rFonts w:cs="Arial"/>
                <w:iCs/>
              </w:rPr>
              <w:t>independently</w:t>
            </w:r>
            <w:r>
              <w:rPr>
                <w:rFonts w:cs="Arial"/>
                <w:iCs/>
              </w:rPr>
              <w:t xml:space="preserve"> evaluate the Reactive Power requirements of Generation Resources excluding the effects of co-located retail load. </w:t>
            </w:r>
            <w:r w:rsidR="00C4334C">
              <w:rPr>
                <w:rFonts w:cs="Arial"/>
                <w:iCs/>
              </w:rPr>
              <w:t xml:space="preserve"> </w:t>
            </w:r>
            <w:r>
              <w:rPr>
                <w:rFonts w:cs="Arial"/>
                <w:iCs/>
              </w:rPr>
              <w:t>As such</w:t>
            </w:r>
            <w:r w:rsidR="004E4D34">
              <w:rPr>
                <w:rFonts w:cs="Arial"/>
                <w:iCs/>
              </w:rPr>
              <w:t>,</w:t>
            </w:r>
            <w:r>
              <w:rPr>
                <w:rFonts w:cs="Arial"/>
                <w:iCs/>
              </w:rPr>
              <w:t xml:space="preserve"> any Generation </w:t>
            </w:r>
            <w:r w:rsidR="005806CF">
              <w:rPr>
                <w:rFonts w:cs="Arial"/>
                <w:iCs/>
              </w:rPr>
              <w:t>Resource</w:t>
            </w:r>
            <w:r w:rsidR="004E4D34">
              <w:rPr>
                <w:rFonts w:cs="Arial"/>
                <w:iCs/>
              </w:rPr>
              <w:t>s</w:t>
            </w:r>
            <w:r w:rsidR="005806CF">
              <w:rPr>
                <w:rFonts w:cs="Arial"/>
                <w:iCs/>
              </w:rPr>
              <w:t xml:space="preserve"> </w:t>
            </w:r>
            <w:r>
              <w:rPr>
                <w:rFonts w:cs="Arial"/>
                <w:iCs/>
              </w:rPr>
              <w:t xml:space="preserve">that meet the requirements of the </w:t>
            </w:r>
            <w:r w:rsidR="00D76DAD">
              <w:rPr>
                <w:rFonts w:cs="Arial"/>
                <w:iCs/>
              </w:rPr>
              <w:t>P</w:t>
            </w:r>
            <w:r>
              <w:rPr>
                <w:rFonts w:cs="Arial"/>
                <w:iCs/>
              </w:rPr>
              <w:t xml:space="preserve">rotocols as standalone </w:t>
            </w:r>
            <w:r w:rsidR="003C36FA">
              <w:rPr>
                <w:rFonts w:cs="Arial"/>
                <w:iCs/>
              </w:rPr>
              <w:t>G</w:t>
            </w:r>
            <w:r>
              <w:rPr>
                <w:rFonts w:cs="Arial"/>
                <w:iCs/>
              </w:rPr>
              <w:t>enerat</w:t>
            </w:r>
            <w:r w:rsidR="003C36FA">
              <w:rPr>
                <w:rFonts w:cs="Arial"/>
                <w:iCs/>
              </w:rPr>
              <w:t>ion Resource</w:t>
            </w:r>
            <w:r w:rsidR="004E4D34">
              <w:rPr>
                <w:rFonts w:cs="Arial"/>
                <w:iCs/>
              </w:rPr>
              <w:t>s</w:t>
            </w:r>
            <w:r>
              <w:rPr>
                <w:rFonts w:cs="Arial"/>
                <w:iCs/>
              </w:rPr>
              <w:t xml:space="preserve"> shall not have additional </w:t>
            </w:r>
            <w:r w:rsidR="00C4334C">
              <w:rPr>
                <w:rFonts w:cs="Arial"/>
                <w:iCs/>
              </w:rPr>
              <w:t xml:space="preserve">Reactive Power </w:t>
            </w:r>
            <w:r>
              <w:rPr>
                <w:rFonts w:cs="Arial"/>
                <w:iCs/>
              </w:rPr>
              <w:t xml:space="preserve">requirements imposed </w:t>
            </w:r>
            <w:proofErr w:type="gramStart"/>
            <w:r>
              <w:rPr>
                <w:rFonts w:cs="Arial"/>
                <w:iCs/>
              </w:rPr>
              <w:t>as a result of</w:t>
            </w:r>
            <w:proofErr w:type="gramEnd"/>
            <w:r>
              <w:rPr>
                <w:rFonts w:cs="Arial"/>
                <w:iCs/>
              </w:rPr>
              <w:t xml:space="preserve"> co-</w:t>
            </w:r>
            <w:r w:rsidR="005806CF">
              <w:rPr>
                <w:rFonts w:cs="Arial"/>
                <w:iCs/>
              </w:rPr>
              <w:t>locating with load</w:t>
            </w:r>
            <w:r w:rsidR="003C36FA">
              <w:rPr>
                <w:rFonts w:cs="Arial"/>
                <w:iCs/>
              </w:rPr>
              <w:t xml:space="preserve">. </w:t>
            </w:r>
          </w:p>
          <w:p w14:paraId="6A00AE95" w14:textId="51E72E5C" w:rsidR="009D17F0" w:rsidRPr="00FB509B" w:rsidRDefault="00A26663" w:rsidP="00C84727">
            <w:pPr>
              <w:pStyle w:val="NormalArial"/>
              <w:spacing w:before="120" w:after="120"/>
            </w:pPr>
            <w:r>
              <w:rPr>
                <w:rFonts w:cs="Arial"/>
                <w:iCs/>
              </w:rPr>
              <w:t>Further</w:t>
            </w:r>
            <w:r w:rsidR="004E4D34">
              <w:rPr>
                <w:rFonts w:cs="Arial"/>
                <w:iCs/>
              </w:rPr>
              <w:t>,</w:t>
            </w:r>
            <w:r>
              <w:rPr>
                <w:rFonts w:cs="Arial"/>
                <w:iCs/>
              </w:rPr>
              <w:t xml:space="preserve"> the language clarifies that the onsite </w:t>
            </w:r>
            <w:r w:rsidR="005806CF">
              <w:rPr>
                <w:rFonts w:cs="Arial"/>
                <w:iCs/>
              </w:rPr>
              <w:t xml:space="preserve">load </w:t>
            </w:r>
            <w:r>
              <w:rPr>
                <w:rFonts w:cs="Arial"/>
                <w:iCs/>
              </w:rPr>
              <w:t xml:space="preserve">must also </w:t>
            </w:r>
            <w:r w:rsidR="00590724">
              <w:rPr>
                <w:rFonts w:cs="Arial"/>
                <w:iCs/>
              </w:rPr>
              <w:t xml:space="preserve">comply with </w:t>
            </w:r>
            <w:r>
              <w:t xml:space="preserve">the power factor requirements for retail </w:t>
            </w:r>
            <w:r w:rsidR="00D76DAD">
              <w:t>C</w:t>
            </w:r>
            <w:r>
              <w:t>ustomers in the applicable tariff for retail delivery service.</w:t>
            </w:r>
            <w:r>
              <w:rPr>
                <w:rFonts w:cs="Arial"/>
                <w:iCs/>
              </w:rPr>
              <w:t xml:space="preserve"> </w:t>
            </w:r>
            <w:r w:rsidR="003C36FA">
              <w:rPr>
                <w:rFonts w:cs="Arial"/>
                <w:iCs/>
              </w:rPr>
              <w:t xml:space="preserve"> </w:t>
            </w:r>
            <w:r w:rsidR="00AA3C1D">
              <w:rPr>
                <w:rFonts w:cs="Arial"/>
                <w:iCs/>
              </w:rPr>
              <w:t xml:space="preserve"> </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43F2A15B" w14:textId="13CF0BB1" w:rsidR="00555554" w:rsidRDefault="00555554" w:rsidP="00555554">
            <w:pPr>
              <w:pStyle w:val="NormalArial"/>
              <w:tabs>
                <w:tab w:val="left" w:pos="432"/>
              </w:tabs>
              <w:spacing w:before="120"/>
              <w:ind w:left="432" w:hanging="432"/>
              <w:rPr>
                <w:rFonts w:cs="Arial"/>
                <w:color w:val="000000"/>
              </w:rPr>
            </w:pPr>
            <w:r w:rsidRPr="006629C8">
              <w:object w:dxaOrig="225" w:dyaOrig="225"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4E24F7A7" w14:textId="51ABF76C" w:rsidR="00555554" w:rsidRPr="00BD53C5" w:rsidRDefault="00555554" w:rsidP="00555554">
            <w:pPr>
              <w:pStyle w:val="NormalArial"/>
              <w:tabs>
                <w:tab w:val="left" w:pos="432"/>
              </w:tabs>
              <w:spacing w:before="120"/>
              <w:ind w:left="432" w:hanging="432"/>
              <w:rPr>
                <w:rFonts w:cs="Arial"/>
                <w:color w:val="000000"/>
              </w:rPr>
            </w:pPr>
            <w:r w:rsidRPr="00CD242D">
              <w:object w:dxaOrig="225" w:dyaOrig="225" w14:anchorId="613324DE">
                <v:shape id="_x0000_i1039" type="#_x0000_t75" style="width:15.75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7B3D991B" w14:textId="7C40543B" w:rsidR="00555554" w:rsidRPr="00BD53C5" w:rsidRDefault="00555554" w:rsidP="00555554">
            <w:pPr>
              <w:pStyle w:val="NormalArial"/>
              <w:spacing w:before="120"/>
              <w:ind w:left="432" w:hanging="432"/>
              <w:rPr>
                <w:rFonts w:cs="Arial"/>
                <w:color w:val="000000"/>
              </w:rPr>
            </w:pPr>
            <w:r w:rsidRPr="006629C8">
              <w:object w:dxaOrig="225" w:dyaOrig="225" w14:anchorId="021A3F14">
                <v:shape id="_x0000_i1041" type="#_x0000_t75" style="width:15.75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0E922105" w14:textId="073E9C2A" w:rsidR="00E71C39" w:rsidRDefault="00E71C39" w:rsidP="00E71C39">
            <w:pPr>
              <w:pStyle w:val="NormalArial"/>
              <w:spacing w:before="120"/>
              <w:rPr>
                <w:iCs/>
                <w:kern w:val="24"/>
              </w:rPr>
            </w:pPr>
            <w:r w:rsidRPr="006629C8">
              <w:object w:dxaOrig="225" w:dyaOrig="225" w14:anchorId="200A7673">
                <v:shape id="_x0000_i1043" type="#_x0000_t75" style="width:15.75pt;height:15pt" o:ole="">
                  <v:imagedata r:id="rId16" o:title=""/>
                </v:shape>
                <w:control r:id="rId17" w:name="TextBox13" w:shapeid="_x0000_i1043"/>
              </w:object>
            </w:r>
            <w:r w:rsidRPr="006629C8">
              <w:t xml:space="preserve">  </w:t>
            </w:r>
            <w:r w:rsidR="00ED3965" w:rsidRPr="00344591">
              <w:rPr>
                <w:iCs/>
                <w:kern w:val="24"/>
              </w:rPr>
              <w:t>General system and/or process improvement(s)</w:t>
            </w:r>
          </w:p>
          <w:p w14:paraId="17096D73" w14:textId="228F7E52" w:rsidR="00E71C39" w:rsidRDefault="00E71C39" w:rsidP="00E71C39">
            <w:pPr>
              <w:pStyle w:val="NormalArial"/>
              <w:spacing w:before="120"/>
              <w:rPr>
                <w:iCs/>
                <w:kern w:val="24"/>
              </w:rPr>
            </w:pPr>
            <w:r w:rsidRPr="006629C8">
              <w:object w:dxaOrig="225" w:dyaOrig="225" w14:anchorId="4C6ED319">
                <v:shape id="_x0000_i1045" type="#_x0000_t75" style="width:15.75pt;height:15pt" o:ole="">
                  <v:imagedata r:id="rId9" o:title=""/>
                </v:shape>
                <w:control r:id="rId18" w:name="TextBox14" w:shapeid="_x0000_i1045"/>
              </w:object>
            </w:r>
            <w:r w:rsidRPr="006629C8">
              <w:t xml:space="preserve">  </w:t>
            </w:r>
            <w:r>
              <w:rPr>
                <w:iCs/>
                <w:kern w:val="24"/>
              </w:rPr>
              <w:t>Regulatory requirements</w:t>
            </w:r>
          </w:p>
          <w:p w14:paraId="5FB89AD5" w14:textId="21FCB5E1" w:rsidR="00E71C39" w:rsidRPr="00CD242D" w:rsidRDefault="00E71C39" w:rsidP="00E71C39">
            <w:pPr>
              <w:pStyle w:val="NormalArial"/>
              <w:spacing w:before="120"/>
              <w:rPr>
                <w:rFonts w:cs="Arial"/>
                <w:color w:val="000000"/>
              </w:rPr>
            </w:pPr>
            <w:r w:rsidRPr="006629C8">
              <w:lastRenderedPageBreak/>
              <w:object w:dxaOrig="225" w:dyaOrig="225" w14:anchorId="52A53E32">
                <v:shape id="_x0000_i1047" type="#_x0000_t75" style="width:15.75pt;height:15pt" o:ole="">
                  <v:imagedata r:id="rId9" o:title=""/>
                </v:shape>
                <w:control r:id="rId19" w:name="TextBox15" w:shapeid="_x0000_i1047"/>
              </w:object>
            </w:r>
            <w:r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ONLY ONE – if more than one apply, please select the ONE that is most relevant)</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61EC6BB8" w:rsidR="00625E5D" w:rsidRDefault="00555554" w:rsidP="00F44236">
            <w:pPr>
              <w:pStyle w:val="Header"/>
            </w:pPr>
            <w:r>
              <w:lastRenderedPageBreak/>
              <w:t>Justification of Reason for Revision and Market Impacts</w:t>
            </w:r>
          </w:p>
        </w:tc>
        <w:tc>
          <w:tcPr>
            <w:tcW w:w="7560" w:type="dxa"/>
            <w:gridSpan w:val="2"/>
            <w:tcBorders>
              <w:bottom w:val="single" w:sz="4" w:space="0" w:color="auto"/>
            </w:tcBorders>
            <w:vAlign w:val="center"/>
          </w:tcPr>
          <w:p w14:paraId="3438E1CA" w14:textId="61F4BDC4" w:rsidR="00590724" w:rsidRDefault="00590724" w:rsidP="00C84727">
            <w:pPr>
              <w:pStyle w:val="NormalArial"/>
              <w:spacing w:before="120" w:after="120"/>
            </w:pPr>
            <w:r>
              <w:t>ERCOT recently indicated to O</w:t>
            </w:r>
            <w:r w:rsidR="00D76DAD">
              <w:t>ccidental</w:t>
            </w:r>
            <w:r>
              <w:t xml:space="preserve"> that it is interpreting Section 3.15 to require a Generation Resource that is co-located with retail load in a Private Use Network to maintain Reactive Power requirements after compensating for any VAr consumption by the retail load.  This imposes an additional burden on a co-located Generation Resource beyond what is required of any other Resource that is not located within a P</w:t>
            </w:r>
            <w:r w:rsidR="00A44029">
              <w:t xml:space="preserve">rivate </w:t>
            </w:r>
            <w:r>
              <w:t>U</w:t>
            </w:r>
            <w:r w:rsidR="00A44029">
              <w:t xml:space="preserve">se </w:t>
            </w:r>
            <w:r>
              <w:t>N</w:t>
            </w:r>
            <w:r w:rsidR="00A44029">
              <w:t>etwork</w:t>
            </w:r>
            <w:r>
              <w:t>.  Requiring the Generation Resource to compensate for any VAr consumption by a load—even when the load is satisfying the applicable utility tariff requirements—results in a higher performance standard being arbitrarily applied to Generation Resources within a P</w:t>
            </w:r>
            <w:r w:rsidR="00A44029">
              <w:t xml:space="preserve">rivate </w:t>
            </w:r>
            <w:r>
              <w:t>U</w:t>
            </w:r>
            <w:r w:rsidR="00A44029">
              <w:t xml:space="preserve">se </w:t>
            </w:r>
            <w:r>
              <w:t>N</w:t>
            </w:r>
            <w:r w:rsidR="00A44029">
              <w:t>etwork</w:t>
            </w:r>
            <w:r>
              <w:t xml:space="preserve"> without any </w:t>
            </w:r>
            <w:r w:rsidR="0075436D">
              <w:t xml:space="preserve">explicit </w:t>
            </w:r>
            <w:r w:rsidR="00D76DAD">
              <w:t>P</w:t>
            </w:r>
            <w:r w:rsidR="0075436D">
              <w:t xml:space="preserve">rotocol guidance or </w:t>
            </w:r>
            <w:r>
              <w:t xml:space="preserve">reliability justification.  </w:t>
            </w:r>
          </w:p>
          <w:p w14:paraId="313E5647" w14:textId="528B8D7B" w:rsidR="00625E5D" w:rsidRPr="00625E5D" w:rsidRDefault="00590724" w:rsidP="00C84727">
            <w:pPr>
              <w:pStyle w:val="NormalArial"/>
              <w:spacing w:before="120" w:after="120"/>
              <w:rPr>
                <w:iCs/>
                <w:kern w:val="24"/>
              </w:rPr>
            </w:pPr>
            <w:r>
              <w:t xml:space="preserve">Most importantly, this interpretation of the </w:t>
            </w:r>
            <w:r w:rsidR="00D76DAD">
              <w:t>P</w:t>
            </w:r>
            <w:r>
              <w:t xml:space="preserve">rotocols is not clear from the language of Section 3.15, which only states that Reactive Power will be measured at the </w:t>
            </w:r>
            <w:r w:rsidR="002156AD">
              <w:t>Point of Interconnection Bus (</w:t>
            </w:r>
            <w:r>
              <w:t>POIB</w:t>
            </w:r>
            <w:r w:rsidR="002156AD">
              <w:t>)</w:t>
            </w:r>
            <w:r>
              <w:t xml:space="preserve"> but does not mention compensating for any retail load within the P</w:t>
            </w:r>
            <w:r w:rsidR="00A44029">
              <w:t xml:space="preserve">rivate </w:t>
            </w:r>
            <w:r>
              <w:t>U</w:t>
            </w:r>
            <w:r w:rsidR="00A44029">
              <w:t xml:space="preserve">se </w:t>
            </w:r>
            <w:r>
              <w:t>N</w:t>
            </w:r>
            <w:r w:rsidR="00A44029">
              <w:t>etwork</w:t>
            </w:r>
            <w:r w:rsidR="0075436D">
              <w:t xml:space="preserve">, or anything about </w:t>
            </w:r>
            <w:r w:rsidR="0075436D" w:rsidRPr="00E12E1D">
              <w:t>how</w:t>
            </w:r>
            <w:r w:rsidR="0075436D">
              <w:t xml:space="preserve"> the measurement will be made differently for a P</w:t>
            </w:r>
            <w:r w:rsidR="00A44029">
              <w:t xml:space="preserve">rivate </w:t>
            </w:r>
            <w:r w:rsidR="0075436D">
              <w:t>U</w:t>
            </w:r>
            <w:r w:rsidR="00A44029">
              <w:t xml:space="preserve">se </w:t>
            </w:r>
            <w:r w:rsidR="0075436D">
              <w:t>N</w:t>
            </w:r>
            <w:r w:rsidR="00A44029">
              <w:t>etwork</w:t>
            </w:r>
            <w:r w:rsidR="0075436D">
              <w:t xml:space="preserve"> versus any other Generation Resource.  </w:t>
            </w:r>
            <w:r w:rsidRPr="0075436D">
              <w:t>As</w:t>
            </w:r>
            <w:r>
              <w:t xml:space="preserve"> a result, O</w:t>
            </w:r>
            <w:r w:rsidR="00D76DAD">
              <w:t>ccidental</w:t>
            </w:r>
            <w:r>
              <w:t xml:space="preserve"> and others developing </w:t>
            </w:r>
            <w:r w:rsidR="0075436D">
              <w:t>new, high-priority</w:t>
            </w:r>
            <w:r>
              <w:t xml:space="preserve"> projects with </w:t>
            </w:r>
            <w:r w:rsidR="0075436D">
              <w:t>co-located</w:t>
            </w:r>
            <w:r>
              <w:t xml:space="preserve"> generation are in a position of potentially </w:t>
            </w:r>
            <w:r w:rsidR="0075436D">
              <w:t xml:space="preserve">significantly </w:t>
            </w:r>
            <w:r>
              <w:t>delaying</w:t>
            </w:r>
            <w:r w:rsidR="00E12E1D">
              <w:t xml:space="preserve"> or incurring unjust costs</w:t>
            </w:r>
            <w:r>
              <w:t xml:space="preserve"> </w:t>
            </w:r>
            <w:r w:rsidR="00E12E1D">
              <w:t xml:space="preserve">for these </w:t>
            </w:r>
            <w:r>
              <w:t xml:space="preserve">projects </w:t>
            </w:r>
            <w:r w:rsidR="0075436D">
              <w:t xml:space="preserve">due to this </w:t>
            </w:r>
            <w:r w:rsidR="00D76DAD">
              <w:t>P</w:t>
            </w:r>
            <w:r w:rsidR="0075436D">
              <w:t>rotocol interpretation.  O</w:t>
            </w:r>
            <w:r w:rsidR="00D76DAD">
              <w:t>ccidental</w:t>
            </w:r>
            <w:r w:rsidR="0075436D">
              <w:t xml:space="preserve"> does not believe the current </w:t>
            </w:r>
            <w:r w:rsidR="00D76DAD">
              <w:t>P</w:t>
            </w:r>
            <w:r w:rsidR="0075436D">
              <w:t xml:space="preserve">rotocol language supports this </w:t>
            </w:r>
            <w:r w:rsidR="00A17E90">
              <w:t>interpretation but</w:t>
            </w:r>
            <w:r w:rsidR="0075436D">
              <w:t xml:space="preserve"> is pursuing this NPRR </w:t>
            </w:r>
            <w:proofErr w:type="gramStart"/>
            <w:r w:rsidR="0075436D">
              <w:t>in an effort to</w:t>
            </w:r>
            <w:proofErr w:type="gramEnd"/>
            <w:r w:rsidR="0075436D">
              <w:t xml:space="preserve"> clarify the issue quickly </w:t>
            </w:r>
            <w:r w:rsidR="00A17E90">
              <w:t>for projects currently underway</w:t>
            </w:r>
            <w:r w:rsidR="0075436D">
              <w:t xml:space="preserve">.   </w:t>
            </w:r>
            <w:r>
              <w:t xml:space="preserve"> </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0"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751CBC44" w:rsidR="00176375" w:rsidRPr="00176375" w:rsidRDefault="009A3772" w:rsidP="00176375">
            <w:pPr>
              <w:pStyle w:val="Header"/>
              <w:rPr>
                <w:bCs w:val="0"/>
              </w:rPr>
            </w:pPr>
            <w:r w:rsidRPr="00B93CA0">
              <w:rPr>
                <w:bCs w:val="0"/>
              </w:rPr>
              <w:t>Name</w:t>
            </w:r>
          </w:p>
        </w:tc>
        <w:tc>
          <w:tcPr>
            <w:tcW w:w="7560" w:type="dxa"/>
            <w:vAlign w:val="center"/>
          </w:tcPr>
          <w:p w14:paraId="1FFF1A06" w14:textId="1219D119" w:rsidR="009A3772" w:rsidRDefault="00A01516">
            <w:pPr>
              <w:pStyle w:val="NormalArial"/>
            </w:pPr>
            <w:r>
              <w:t>Melissa Trevino</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574623A4" w:rsidR="009A3772" w:rsidRDefault="005B799D">
            <w:pPr>
              <w:pStyle w:val="NormalArial"/>
            </w:pPr>
            <w:hyperlink r:id="rId20" w:history="1">
              <w:r w:rsidR="00A01516" w:rsidRPr="006A7D19">
                <w:rPr>
                  <w:rStyle w:val="Hyperlink"/>
                </w:rPr>
                <w:t>melissa_trevino@oxy.com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05726C54" w:rsidR="009A3772" w:rsidRDefault="00A01516">
            <w:pPr>
              <w:pStyle w:val="NormalArial"/>
            </w:pPr>
            <w:r>
              <w:t>Occidental Chemical Corporation</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1A8E7E89" w:rsidR="009A3772" w:rsidRDefault="00A01516">
            <w:pPr>
              <w:pStyle w:val="NormalArial"/>
            </w:pPr>
            <w:r>
              <w:t>713-366-5826</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3CC45AA2" w:rsidR="009A3772" w:rsidRDefault="00A01516">
            <w:pPr>
              <w:pStyle w:val="NormalArial"/>
            </w:pPr>
            <w:r>
              <w:t>281-323-8801</w:t>
            </w: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370812B3" w:rsidR="009A3772" w:rsidRDefault="00A01516">
            <w:pPr>
              <w:pStyle w:val="NormalArial"/>
            </w:pPr>
            <w:r>
              <w:t>Consumer (Industrial)</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A404CE" w:rsidRPr="00D56D61" w14:paraId="10A3A547" w14:textId="77777777" w:rsidTr="00D176CF">
        <w:trPr>
          <w:cantSplit/>
          <w:trHeight w:val="432"/>
        </w:trPr>
        <w:tc>
          <w:tcPr>
            <w:tcW w:w="2880" w:type="dxa"/>
            <w:vAlign w:val="center"/>
          </w:tcPr>
          <w:p w14:paraId="7884BA3B" w14:textId="77777777" w:rsidR="00A404CE" w:rsidRPr="007C199B" w:rsidRDefault="00A404CE" w:rsidP="00A404CE">
            <w:pPr>
              <w:pStyle w:val="NormalArial"/>
              <w:rPr>
                <w:b/>
              </w:rPr>
            </w:pPr>
            <w:r w:rsidRPr="007C199B">
              <w:rPr>
                <w:b/>
              </w:rPr>
              <w:lastRenderedPageBreak/>
              <w:t>Name</w:t>
            </w:r>
          </w:p>
        </w:tc>
        <w:tc>
          <w:tcPr>
            <w:tcW w:w="7560" w:type="dxa"/>
            <w:vAlign w:val="center"/>
          </w:tcPr>
          <w:p w14:paraId="16E95662" w14:textId="773CAC48" w:rsidR="00A404CE" w:rsidRPr="00D56D61" w:rsidRDefault="00A404CE" w:rsidP="00A404CE">
            <w:pPr>
              <w:pStyle w:val="NormalArial"/>
            </w:pPr>
            <w:r>
              <w:t>Jordan Troublefield</w:t>
            </w:r>
          </w:p>
        </w:tc>
      </w:tr>
      <w:tr w:rsidR="00A404CE" w:rsidRPr="00D56D61" w14:paraId="6B648C6B" w14:textId="77777777" w:rsidTr="00D176CF">
        <w:trPr>
          <w:cantSplit/>
          <w:trHeight w:val="432"/>
        </w:trPr>
        <w:tc>
          <w:tcPr>
            <w:tcW w:w="2880" w:type="dxa"/>
            <w:vAlign w:val="center"/>
          </w:tcPr>
          <w:p w14:paraId="710846B1" w14:textId="77777777" w:rsidR="00A404CE" w:rsidRPr="007C199B" w:rsidRDefault="00A404CE" w:rsidP="00A404CE">
            <w:pPr>
              <w:pStyle w:val="NormalArial"/>
              <w:rPr>
                <w:b/>
              </w:rPr>
            </w:pPr>
            <w:r w:rsidRPr="007C199B">
              <w:rPr>
                <w:b/>
              </w:rPr>
              <w:t>E-Mail Address</w:t>
            </w:r>
          </w:p>
        </w:tc>
        <w:tc>
          <w:tcPr>
            <w:tcW w:w="7560" w:type="dxa"/>
            <w:vAlign w:val="center"/>
          </w:tcPr>
          <w:p w14:paraId="658CF374" w14:textId="6DAA2AC8" w:rsidR="00A404CE" w:rsidRPr="00D56D61" w:rsidRDefault="005B799D" w:rsidP="00A404CE">
            <w:pPr>
              <w:pStyle w:val="NormalArial"/>
            </w:pPr>
            <w:hyperlink r:id="rId21" w:history="1">
              <w:r w:rsidR="00A404CE" w:rsidRPr="002F4009">
                <w:rPr>
                  <w:rStyle w:val="Hyperlink"/>
                </w:rPr>
                <w:t>Jordan.Troublefield@ercot.com</w:t>
              </w:r>
            </w:hyperlink>
            <w:r w:rsidR="00A404CE">
              <w:t xml:space="preserve"> </w:t>
            </w:r>
          </w:p>
        </w:tc>
      </w:tr>
      <w:tr w:rsidR="00A404CE" w:rsidRPr="005370B5" w14:paraId="4DE85C0D" w14:textId="77777777" w:rsidTr="00D176CF">
        <w:trPr>
          <w:cantSplit/>
          <w:trHeight w:val="432"/>
        </w:trPr>
        <w:tc>
          <w:tcPr>
            <w:tcW w:w="2880" w:type="dxa"/>
            <w:vAlign w:val="center"/>
          </w:tcPr>
          <w:p w14:paraId="0B6BD890" w14:textId="77777777" w:rsidR="00A404CE" w:rsidRPr="007C199B" w:rsidRDefault="00A404CE" w:rsidP="00A404CE">
            <w:pPr>
              <w:pStyle w:val="NormalArial"/>
              <w:rPr>
                <w:b/>
              </w:rPr>
            </w:pPr>
            <w:r w:rsidRPr="007C199B">
              <w:rPr>
                <w:b/>
              </w:rPr>
              <w:t>Phone Number</w:t>
            </w:r>
          </w:p>
        </w:tc>
        <w:tc>
          <w:tcPr>
            <w:tcW w:w="7560" w:type="dxa"/>
            <w:vAlign w:val="center"/>
          </w:tcPr>
          <w:p w14:paraId="435FD12C" w14:textId="343838C3" w:rsidR="00A404CE" w:rsidRDefault="00A404CE" w:rsidP="00A404CE">
            <w:pPr>
              <w:pStyle w:val="NormalArial"/>
            </w:pPr>
            <w:r>
              <w:t>512-248-6521</w:t>
            </w:r>
          </w:p>
        </w:tc>
      </w:tr>
    </w:tbl>
    <w:p w14:paraId="66203B1B" w14:textId="7777777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D3A10" w14:paraId="35348109" w14:textId="77777777" w:rsidTr="004B489D">
        <w:trPr>
          <w:trHeight w:val="350"/>
        </w:trPr>
        <w:tc>
          <w:tcPr>
            <w:tcW w:w="10440" w:type="dxa"/>
            <w:tcBorders>
              <w:bottom w:val="single" w:sz="4" w:space="0" w:color="auto"/>
            </w:tcBorders>
            <w:shd w:val="clear" w:color="auto" w:fill="FFFFFF"/>
            <w:vAlign w:val="center"/>
          </w:tcPr>
          <w:p w14:paraId="7204977D" w14:textId="77777777" w:rsidR="00AD3A10" w:rsidRDefault="00AD3A10" w:rsidP="004B489D">
            <w:pPr>
              <w:pStyle w:val="Header"/>
              <w:jc w:val="center"/>
            </w:pPr>
            <w:r>
              <w:t>Market Rules Notes</w:t>
            </w:r>
          </w:p>
        </w:tc>
      </w:tr>
    </w:tbl>
    <w:p w14:paraId="3A46FC07" w14:textId="77777777" w:rsidR="00AD3A10" w:rsidRPr="007C6A37" w:rsidRDefault="00AD3A10" w:rsidP="00AD3A10">
      <w:pPr>
        <w:pStyle w:val="NormalArial"/>
        <w:spacing w:before="120" w:after="120"/>
      </w:pPr>
      <w:r w:rsidRPr="007C6A37">
        <w:t xml:space="preserve">Please note the following </w:t>
      </w:r>
      <w:r>
        <w:t>NP</w:t>
      </w:r>
      <w:r w:rsidRPr="007C6A37">
        <w:t>RR</w:t>
      </w:r>
      <w:r>
        <w:t>(</w:t>
      </w:r>
      <w:r w:rsidRPr="007C6A37">
        <w:t>s</w:t>
      </w:r>
      <w:r>
        <w:t>)</w:t>
      </w:r>
      <w:r w:rsidRPr="007C6A37">
        <w:t xml:space="preserve"> also propose revisions to the following section</w:t>
      </w:r>
      <w:r>
        <w:t>(</w:t>
      </w:r>
      <w:r w:rsidRPr="007C6A37">
        <w:t>s</w:t>
      </w:r>
      <w:r>
        <w:t>)</w:t>
      </w:r>
      <w:r w:rsidRPr="007C6A37">
        <w:t>:</w:t>
      </w:r>
    </w:p>
    <w:p w14:paraId="503F7681" w14:textId="49AE6693" w:rsidR="00AD3A10" w:rsidRDefault="00AD3A10" w:rsidP="00AD3A10">
      <w:pPr>
        <w:pStyle w:val="NormalArial"/>
        <w:numPr>
          <w:ilvl w:val="0"/>
          <w:numId w:val="21"/>
        </w:numPr>
        <w:spacing w:before="120"/>
      </w:pPr>
      <w:r>
        <w:t xml:space="preserve">NPRR1234, </w:t>
      </w:r>
      <w:r w:rsidRPr="00AD3A10">
        <w:t>Interconnection Requirements for Large Loads and Modeling Standards for Loads 25 MW or Greater</w:t>
      </w:r>
    </w:p>
    <w:p w14:paraId="45B2E84D" w14:textId="13DCE6D2" w:rsidR="00AD3A10" w:rsidRPr="00AD3A10" w:rsidRDefault="00AD3A10" w:rsidP="00AD3A10">
      <w:pPr>
        <w:pStyle w:val="NormalArial"/>
        <w:numPr>
          <w:ilvl w:val="1"/>
          <w:numId w:val="21"/>
        </w:numPr>
      </w:pPr>
      <w:r>
        <w:t>Section 3.15</w:t>
      </w:r>
    </w:p>
    <w:p w14:paraId="0CFAB4AD" w14:textId="77777777" w:rsidR="00AD3A10" w:rsidRPr="00D56D61" w:rsidRDefault="00AD3A10">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FD17D62" w14:textId="77777777" w:rsidR="0066370F" w:rsidRPr="001313B4" w:rsidRDefault="0066370F" w:rsidP="00BC2D06">
      <w:pPr>
        <w:rPr>
          <w:rFonts w:ascii="Arial" w:hAnsi="Arial" w:cs="Arial"/>
          <w:b/>
          <w:i/>
          <w:color w:val="FF0000"/>
          <w:sz w:val="22"/>
          <w:szCs w:val="22"/>
        </w:rPr>
      </w:pPr>
    </w:p>
    <w:p w14:paraId="74EDC1E6" w14:textId="77777777" w:rsidR="00A01516" w:rsidRDefault="00A01516" w:rsidP="00A01516">
      <w:pPr>
        <w:pStyle w:val="H2"/>
        <w:ind w:left="907" w:hanging="907"/>
      </w:pPr>
      <w:bookmarkStart w:id="1" w:name="_Toc189040297"/>
      <w:commentRangeStart w:id="2"/>
      <w:r>
        <w:t>3.15</w:t>
      </w:r>
      <w:commentRangeEnd w:id="2"/>
      <w:r w:rsidR="00AD3A10">
        <w:rPr>
          <w:rStyle w:val="CommentReference"/>
          <w:b w:val="0"/>
        </w:rPr>
        <w:commentReference w:id="2"/>
      </w:r>
      <w:r>
        <w:tab/>
        <w:t>Voltage Support</w:t>
      </w:r>
      <w:bookmarkEnd w:id="1"/>
    </w:p>
    <w:p w14:paraId="6034979A" w14:textId="77777777" w:rsidR="00A01516" w:rsidRDefault="00A01516" w:rsidP="00A01516">
      <w:pPr>
        <w:pStyle w:val="BodyTextNumbered"/>
      </w:pPr>
      <w:r>
        <w:t>(1)</w:t>
      </w:r>
      <w:r>
        <w:tab/>
        <w:t xml:space="preserve">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01516" w14:paraId="6AEC04FC" w14:textId="77777777" w:rsidTr="0071794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5CA8E34F" w14:textId="77777777" w:rsidR="00A01516" w:rsidRDefault="00A01516" w:rsidP="00717945">
            <w:pPr>
              <w:spacing w:before="120" w:after="240"/>
              <w:rPr>
                <w:b/>
                <w:i/>
              </w:rPr>
            </w:pPr>
            <w:r>
              <w:rPr>
                <w:b/>
                <w:i/>
              </w:rPr>
              <w:t>[NPRR1240:  Replace paragraph (i) above with the following upon system implementation:]</w:t>
            </w:r>
          </w:p>
          <w:p w14:paraId="56252AE9" w14:textId="77777777" w:rsidR="00A01516" w:rsidRPr="007F7DC3" w:rsidRDefault="00A01516" w:rsidP="00717945">
            <w:pPr>
              <w:pStyle w:val="BodyTextNumbered"/>
            </w:pPr>
            <w:r>
              <w:t>(1)</w:t>
            </w:r>
            <w:r>
              <w:tab/>
              <w:t>ERCOT, in coordination with the Transmission Service Providers (TSPs), shall establish and update, as necessary, the ERCOT System Voltage Profile and shall post it on the ERCOT website.  ERCOT, the interconnecting TSP, or that TSP’s agent, may modify the Voltage Set Point described in the Voltage Profile based on current system conditions.</w:t>
            </w:r>
          </w:p>
        </w:tc>
      </w:tr>
    </w:tbl>
    <w:p w14:paraId="7B88174D" w14:textId="77777777" w:rsidR="00A01516" w:rsidRDefault="00A01516" w:rsidP="00A01516">
      <w:pPr>
        <w:pStyle w:val="BodyTextNumbered"/>
        <w:spacing w:before="240"/>
      </w:pPr>
      <w:r>
        <w:t>(2)</w:t>
      </w:r>
      <w:r>
        <w:tab/>
      </w:r>
      <w:r w:rsidRPr="0091754B">
        <w:t xml:space="preserve">All Generation Resources (including self-serve generating units) </w:t>
      </w:r>
      <w:r>
        <w:t>and Energy Storage Resources (ESRs)</w:t>
      </w:r>
      <w:r w:rsidRPr="0078794F">
        <w:t xml:space="preserve"> </w:t>
      </w:r>
      <w:r w:rsidRPr="0091754B">
        <w:t xml:space="preserve">that </w:t>
      </w:r>
      <w:r>
        <w:t xml:space="preserve">are connected to Transmission Facilities and that </w:t>
      </w:r>
      <w:r w:rsidRPr="0091754B">
        <w:t xml:space="preserve">have a gross unit rating greater than 20 MVA or those units connected at the same Point of Interconnection </w:t>
      </w:r>
      <w:r>
        <w:t xml:space="preserve">Bus </w:t>
      </w:r>
      <w:r w:rsidRPr="0091754B">
        <w:t>(POI</w:t>
      </w:r>
      <w:r>
        <w:t>B</w:t>
      </w:r>
      <w:r w:rsidRPr="0091754B">
        <w:t>) that have gross unit ratings aggregating to greater than 20 MVA, that supply power to the ERCOT Transmission Grid, shall provide Voltage Support Service (VSS).</w:t>
      </w:r>
    </w:p>
    <w:p w14:paraId="2EF2EA92" w14:textId="77777777" w:rsidR="00A01516" w:rsidRPr="000050EA" w:rsidRDefault="00A01516" w:rsidP="00A01516">
      <w:pPr>
        <w:spacing w:after="240"/>
        <w:ind w:left="720" w:hanging="720"/>
        <w:rPr>
          <w:iCs/>
        </w:rPr>
      </w:pPr>
      <w:r w:rsidRPr="000050EA">
        <w:rPr>
          <w:iCs/>
        </w:rPr>
        <w:t>(3)</w:t>
      </w:r>
      <w:r w:rsidRPr="000050EA">
        <w:rPr>
          <w:iCs/>
        </w:rPr>
        <w:tab/>
      </w:r>
      <w:r w:rsidRPr="0091754B">
        <w:rPr>
          <w:rFonts w:hint="eastAsia"/>
        </w:rPr>
        <w:t>Except as reasonably necessary to ensure reliability or operational efficiency</w:t>
      </w:r>
      <w:r w:rsidRPr="0091754B">
        <w:t xml:space="preserve">, </w:t>
      </w:r>
      <w:r w:rsidRPr="0091754B">
        <w:rPr>
          <w:iCs/>
        </w:rPr>
        <w:t>TSPs should utilize available static reactive devices prior to requesting a Voltage Set Point change from a Generation Resource</w:t>
      </w:r>
      <w:r>
        <w:rPr>
          <w:iCs/>
        </w:rPr>
        <w:t xml:space="preserve"> or ESR</w:t>
      </w:r>
      <w:r w:rsidRPr="0091754B">
        <w:rPr>
          <w:iCs/>
        </w:rPr>
        <w:t>.</w:t>
      </w:r>
    </w:p>
    <w:p w14:paraId="381DB7C9" w14:textId="77777777" w:rsidR="00A01516" w:rsidRPr="0091754B" w:rsidRDefault="00A01516" w:rsidP="00A01516">
      <w:pPr>
        <w:spacing w:after="240"/>
        <w:ind w:left="720" w:hanging="720"/>
        <w:rPr>
          <w:iCs/>
        </w:rPr>
      </w:pPr>
      <w:r w:rsidRPr="0091754B">
        <w:rPr>
          <w:iCs/>
        </w:rPr>
        <w:t>(4)</w:t>
      </w:r>
      <w:r w:rsidRPr="0091754B">
        <w:rPr>
          <w:iCs/>
        </w:rPr>
        <w:tab/>
        <w:t>Each Generation Resource</w:t>
      </w:r>
      <w:r>
        <w:rPr>
          <w:iCs/>
        </w:rPr>
        <w:t xml:space="preserve"> and ESR</w:t>
      </w:r>
      <w:r w:rsidRPr="0091754B">
        <w:rPr>
          <w:iCs/>
        </w:rPr>
        <w:t xml:space="preserve"> required to provide VSS shall comply with the following Reactive Power requirements</w:t>
      </w:r>
      <w:r w:rsidRPr="0091754B">
        <w:t xml:space="preserve"> in Real-Time operations when issued a Voltage Set Point by a TSP or ERCOT</w:t>
      </w:r>
      <w:r w:rsidRPr="0091754B">
        <w:rPr>
          <w:iCs/>
        </w:rPr>
        <w:t xml:space="preserve">:  </w:t>
      </w:r>
    </w:p>
    <w:p w14:paraId="67205E34" w14:textId="77777777" w:rsidR="00A01516" w:rsidRPr="0091754B" w:rsidRDefault="00A01516" w:rsidP="00A01516">
      <w:pPr>
        <w:spacing w:after="240"/>
        <w:ind w:left="1440" w:hanging="720"/>
        <w:rPr>
          <w:iCs/>
        </w:rPr>
      </w:pPr>
      <w:r w:rsidRPr="0091754B">
        <w:rPr>
          <w:iCs/>
        </w:rPr>
        <w:lastRenderedPageBreak/>
        <w:t>(a)</w:t>
      </w:r>
      <w:r w:rsidRPr="0091754B">
        <w:rPr>
          <w:iCs/>
        </w:rPr>
        <w:tab/>
        <w:t xml:space="preserve">An over-excited (lagging or producing) power factor capability of 0.95 or less determined at the unit's maximum net power to be supplied to the ERCOT Transmission Grid and </w:t>
      </w:r>
      <w:r w:rsidRPr="0091754B">
        <w:t>for any Voltage Set Point from 0.95 per unit to 1.04 per unit, as</w:t>
      </w:r>
      <w:r w:rsidRPr="0091754B">
        <w:rPr>
          <w:iCs/>
        </w:rPr>
        <w:t xml:space="preserve"> measured at the POI</w:t>
      </w:r>
      <w:r>
        <w:rPr>
          <w:iCs/>
        </w:rPr>
        <w:t>B</w:t>
      </w:r>
      <w:r w:rsidRPr="0091754B">
        <w:rPr>
          <w:iCs/>
        </w:rPr>
        <w:t>;</w:t>
      </w:r>
    </w:p>
    <w:p w14:paraId="5FCAD5F8" w14:textId="77777777" w:rsidR="00A01516" w:rsidRPr="0091754B" w:rsidRDefault="00A01516" w:rsidP="00A01516">
      <w:pPr>
        <w:spacing w:after="240"/>
        <w:ind w:left="1440" w:hanging="720"/>
        <w:rPr>
          <w:iCs/>
        </w:rPr>
      </w:pPr>
      <w:r w:rsidRPr="0091754B">
        <w:rPr>
          <w:iCs/>
        </w:rPr>
        <w:t>(b)</w:t>
      </w:r>
      <w:r w:rsidRPr="0091754B">
        <w:rPr>
          <w:iCs/>
        </w:rPr>
        <w:tab/>
        <w:t xml:space="preserve">An under-excited (leading or absorbing) power factor capability of 0.95 or less, determined at the unit's maximum net power to be supplied to the ERCOT Transmission Grid and </w:t>
      </w:r>
      <w:r w:rsidRPr="0091754B">
        <w:t>for any Voltage Set Point from 1.0 per unit to 1.05 per unit, as</w:t>
      </w:r>
      <w:r w:rsidRPr="0091754B">
        <w:rPr>
          <w:iCs/>
        </w:rPr>
        <w:t xml:space="preserve"> measured at the POI</w:t>
      </w:r>
      <w:r>
        <w:rPr>
          <w:iCs/>
        </w:rPr>
        <w:t>B</w:t>
      </w:r>
      <w:r w:rsidRPr="0091754B">
        <w:rPr>
          <w:iCs/>
        </w:rPr>
        <w:t xml:space="preserve">;  </w:t>
      </w:r>
    </w:p>
    <w:p w14:paraId="037F6636" w14:textId="77777777" w:rsidR="00A01516" w:rsidRPr="0091754B" w:rsidRDefault="00A01516" w:rsidP="00A01516">
      <w:pPr>
        <w:spacing w:after="240"/>
        <w:ind w:left="1440" w:hanging="720"/>
        <w:rPr>
          <w:iCs/>
        </w:rPr>
      </w:pPr>
      <w:r w:rsidRPr="0091754B">
        <w:rPr>
          <w:iCs/>
        </w:rPr>
        <w:t>(c)</w:t>
      </w:r>
      <w:r w:rsidRPr="0091754B">
        <w:rPr>
          <w:iCs/>
        </w:rPr>
        <w:tab/>
        <w:t xml:space="preserve">For any Voltage Set Point outside of the voltage ranges described in paragraphs (a) and (b) above, the Generation Resource </w:t>
      </w:r>
      <w:r>
        <w:rPr>
          <w:iCs/>
        </w:rPr>
        <w:t>or ESR</w:t>
      </w:r>
      <w:r w:rsidRPr="0091754B">
        <w:rPr>
          <w:iCs/>
        </w:rPr>
        <w:t xml:space="preserve"> shall supply or absorb the maximum amount of Reactive Power available within its inherent capability and the capability of any VAr-capable devices as necessary to achieve the Voltage Set Point;</w:t>
      </w:r>
    </w:p>
    <w:p w14:paraId="4980D44C" w14:textId="77777777" w:rsidR="00A01516" w:rsidRPr="0091754B" w:rsidRDefault="00A01516" w:rsidP="00A01516">
      <w:pPr>
        <w:spacing w:after="240"/>
        <w:ind w:left="1440" w:hanging="720"/>
        <w:rPr>
          <w:iCs/>
        </w:rPr>
      </w:pPr>
      <w:r w:rsidRPr="0091754B">
        <w:rPr>
          <w:iCs/>
        </w:rPr>
        <w:t>(d)</w:t>
      </w:r>
      <w:r w:rsidRPr="0091754B">
        <w:rPr>
          <w:iCs/>
        </w:rPr>
        <w:tab/>
        <w:t>When a Generation Resource</w:t>
      </w:r>
      <w:r>
        <w:rPr>
          <w:iCs/>
        </w:rPr>
        <w:t xml:space="preserve"> or an ESR</w:t>
      </w:r>
      <w:r w:rsidRPr="0091754B">
        <w:rPr>
          <w:iCs/>
        </w:rPr>
        <w:t xml:space="preserve"> required to provide VSS is issued a new Voltage Set Point, that Generation Resource</w:t>
      </w:r>
      <w:r>
        <w:rPr>
          <w:iCs/>
        </w:rPr>
        <w:t xml:space="preserve"> or ESR</w:t>
      </w:r>
      <w:r w:rsidRPr="0091754B">
        <w:rPr>
          <w:iCs/>
        </w:rPr>
        <w:t xml:space="preserve"> shall make adjustments in response to the new Voltage Set Point, regardless of whether the current voltage is within the tolerances identified in paragraph (4) of Nodal Operating Guide Section 2.7.3.5, Resource Entity Responsibilities and Generation Resource</w:t>
      </w:r>
      <w:r>
        <w:rPr>
          <w:iCs/>
        </w:rPr>
        <w:t xml:space="preserve"> and Energy Storage Resource</w:t>
      </w:r>
      <w:r w:rsidRPr="0091754B">
        <w:rPr>
          <w:iCs/>
        </w:rPr>
        <w:t xml:space="preserve"> Requirements;</w:t>
      </w:r>
    </w:p>
    <w:p w14:paraId="6E5D47AA" w14:textId="77777777" w:rsidR="00A01516" w:rsidRDefault="00A01516" w:rsidP="00A01516">
      <w:pPr>
        <w:spacing w:after="240"/>
        <w:ind w:left="1440" w:hanging="720"/>
      </w:pPr>
      <w:r w:rsidRPr="0091754B">
        <w:t>(e)</w:t>
      </w:r>
      <w:r w:rsidRPr="0091754B">
        <w:tab/>
      </w:r>
      <w:r>
        <w:t xml:space="preserve">For Generation Resources, the </w:t>
      </w:r>
      <w:r w:rsidRPr="0091754B">
        <w:t xml:space="preserve">Reactive Power capability shall be available at all MW output levels and may be </w:t>
      </w:r>
      <w:r w:rsidRPr="009D4936">
        <w:rPr>
          <w:iCs/>
        </w:rPr>
        <w:t>met</w:t>
      </w:r>
      <w:r w:rsidRPr="0091754B">
        <w:t xml:space="preserve"> through a combination of the Generation Resource’s</w:t>
      </w:r>
      <w:r>
        <w:t xml:space="preserve"> Corrected</w:t>
      </w:r>
      <w:r w:rsidRPr="0091754B">
        <w:t xml:space="preserve"> Unit Reactive Limit (</w:t>
      </w:r>
      <w:r>
        <w:t>C</w:t>
      </w:r>
      <w:r w:rsidRPr="0091754B">
        <w:t>URL), which is the generating unit’s dynamic leading and lagging operating capability, and/or dynamic VAr-capable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w:t>
      </w:r>
      <w:r>
        <w:t>B</w:t>
      </w:r>
      <w:r w:rsidRPr="0091754B">
        <w:t>, ERCOT, the interconnecting TSP, or that TSP’s agent may require an IRR to disconnect from the ERCOT System for purposes of maintaining reliability</w:t>
      </w:r>
      <w:r>
        <w:t>.  For ESRs, the Reactive Power capability shall be available at all MW levels, when charging or discharging,</w:t>
      </w:r>
      <w:r w:rsidRPr="00DA0E15">
        <w:t xml:space="preserve"> </w:t>
      </w:r>
      <w:r>
        <w:t>and may be met through a combination of the ESR’s CURL, and/or dynamic VAr-capable devices.</w:t>
      </w:r>
      <w:r>
        <w:rPr>
          <w:iCs/>
        </w:rPr>
        <w:t xml:space="preserve">  For any ESR </w:t>
      </w:r>
      <w:r>
        <w:rPr>
          <w:rFonts w:cs="Arial"/>
          <w:iCs/>
        </w:rPr>
        <w:t>that achieved Initial Synchronization before December 16, 2019, the requirement to have Reactive Power capability when charging does not apply if the Resource Entity for the ESR has submitted a notarized attestation to ERCOT stating that</w:t>
      </w:r>
      <w:r>
        <w:t>, since the date of Initial Synchronization, the ESR has been unable</w:t>
      </w:r>
      <w:r>
        <w:rPr>
          <w:rFonts w:cs="Arial"/>
          <w:iCs/>
        </w:rPr>
        <w:t xml:space="preserve"> to comply with this requirement </w:t>
      </w:r>
      <w:r>
        <w:t>without physical or software changes/modifications, and ERCOT has provided written confirmation of the exemption to the Resource Entity.  The exemption shall apply only to the extent of the ESR’s inability to comply with the requirement when the ESR is charging.</w:t>
      </w:r>
    </w:p>
    <w:p w14:paraId="79D60FB2" w14:textId="64AFBF98" w:rsidR="001B692E" w:rsidRDefault="00A01516" w:rsidP="00A01516">
      <w:pPr>
        <w:pStyle w:val="BodyTextNumbered"/>
        <w:ind w:left="1440"/>
        <w:rPr>
          <w:ins w:id="3" w:author="Occidental Chemical Corporation" w:date="2025-02-05T09:41:00Z"/>
        </w:rPr>
      </w:pPr>
      <w:r>
        <w:t>(f)</w:t>
      </w:r>
      <w:r>
        <w:tab/>
        <w:t xml:space="preserve">For any Generation Resource or Energy Storage Resource (ESR) that is part of a Self-Limiting Facility, the capabilities described in paragraphs (a) and (b) above </w:t>
      </w:r>
      <w:r>
        <w:lastRenderedPageBreak/>
        <w:t>shall be determined based on the Self-Limiting Facility’s established MW Injection limit and, if applicable, established MW Withdrawal limit.</w:t>
      </w:r>
    </w:p>
    <w:p w14:paraId="45BAB35D" w14:textId="71289DA7" w:rsidR="00EF74CB" w:rsidRDefault="00571144" w:rsidP="00366213">
      <w:pPr>
        <w:pStyle w:val="BodyTextNumbered"/>
        <w:ind w:left="1440"/>
      </w:pPr>
      <w:ins w:id="4" w:author="Occidental Chemical Corporation" w:date="2025-02-05T09:54:00Z">
        <w:r>
          <w:t>(g)</w:t>
        </w:r>
        <w:r>
          <w:tab/>
          <w:t>A Generation Resource that is part of a Private Use Network will be deemed to comply with paragraphs (a) and (b) above if the Generation Resource meets the power factor requirements when measured individually (i.e.</w:t>
        </w:r>
      </w:ins>
      <w:ins w:id="5" w:author="Occidental Chemical Corporation" w:date="2025-02-05T13:02:00Z">
        <w:r w:rsidR="002156AD">
          <w:t>,</w:t>
        </w:r>
      </w:ins>
      <w:ins w:id="6" w:author="Occidental Chemical Corporation" w:date="2025-02-05T09:54:00Z">
        <w:r>
          <w:t xml:space="preserve"> without considering any VAr consumption by the </w:t>
        </w:r>
      </w:ins>
      <w:ins w:id="7" w:author="Occidental Chemical Corporation" w:date="2025-02-05T14:12:00Z">
        <w:r w:rsidR="00D76DAD">
          <w:t>l</w:t>
        </w:r>
      </w:ins>
      <w:ins w:id="8" w:author="Occidental Chemical Corporation" w:date="2025-02-05T09:54:00Z">
        <w:r>
          <w:t xml:space="preserve">oad within the Private Use Network), and the </w:t>
        </w:r>
      </w:ins>
      <w:ins w:id="9" w:author="Occidental Chemical Corporation" w:date="2025-02-05T14:12:00Z">
        <w:r w:rsidR="00D76DAD">
          <w:t>l</w:t>
        </w:r>
      </w:ins>
      <w:ins w:id="10" w:author="Occidental Chemical Corporation" w:date="2025-02-05T09:54:00Z">
        <w:r>
          <w:t xml:space="preserve">oad complies with the power factor requirements for retail </w:t>
        </w:r>
      </w:ins>
      <w:ins w:id="11" w:author="Occidental Chemical Corporation" w:date="2025-02-05T14:12:00Z">
        <w:r w:rsidR="00D76DAD">
          <w:t>C</w:t>
        </w:r>
      </w:ins>
      <w:ins w:id="12" w:author="Occidental Chemical Corporation" w:date="2025-02-05T09:54:00Z">
        <w:r>
          <w:t xml:space="preserve">ustomers in the applicable tariff for retail delivery service when measured individually. </w:t>
        </w:r>
      </w:ins>
    </w:p>
    <w:p w14:paraId="2B002C2B" w14:textId="77777777" w:rsidR="00A01516" w:rsidRDefault="00A01516" w:rsidP="00A01516">
      <w:pPr>
        <w:pStyle w:val="BodyTextNumbered"/>
      </w:pPr>
      <w:r>
        <w:t>(5)</w:t>
      </w:r>
      <w:r>
        <w:tab/>
      </w:r>
      <w:r w:rsidRPr="0091754B">
        <w:t xml:space="preserve">As part of the technical Resource testing requirements prior to the Resource Commissioning Date, all Generation Resources </w:t>
      </w:r>
      <w:r>
        <w:t xml:space="preserve">and ESRs </w:t>
      </w:r>
      <w:r w:rsidRPr="0091754B">
        <w:t>must conduct an engineering study, and demonstrate through performance testing, the ability to comply with the Reactive Power capability requirements in paragraph (4), (7), (8), or (9) of this Section, as applicable.  Any study and testing results must be accepted by ERCOT prior to the Resource Commissioning Date.</w:t>
      </w:r>
    </w:p>
    <w:p w14:paraId="40AB3B8C" w14:textId="77777777" w:rsidR="00A01516" w:rsidRPr="000050EA" w:rsidRDefault="00A01516" w:rsidP="00A01516">
      <w:pPr>
        <w:spacing w:after="240"/>
        <w:ind w:left="720" w:hanging="720"/>
        <w:rPr>
          <w:iCs/>
        </w:rPr>
      </w:pPr>
      <w:r w:rsidRPr="000050EA">
        <w:rPr>
          <w:iCs/>
        </w:rPr>
        <w:t>(6)</w:t>
      </w:r>
      <w:r w:rsidRPr="000050EA">
        <w:rPr>
          <w:iCs/>
        </w:rPr>
        <w:tab/>
      </w:r>
      <w:r w:rsidRPr="0091754B">
        <w:rPr>
          <w:iCs/>
        </w:rPr>
        <w:t>Except for a Generation Resource</w:t>
      </w:r>
      <w:r>
        <w:rPr>
          <w:iCs/>
        </w:rPr>
        <w:t xml:space="preserve"> or an ESR</w:t>
      </w:r>
      <w:r w:rsidRPr="0091754B">
        <w:rPr>
          <w:iCs/>
        </w:rPr>
        <w:t xml:space="preserve"> subject to Planning Guide Section 5.</w:t>
      </w:r>
      <w:r>
        <w:rPr>
          <w:iCs/>
        </w:rPr>
        <w:t>2</w:t>
      </w:r>
      <w:r w:rsidRPr="0091754B">
        <w:rPr>
          <w:iCs/>
        </w:rPr>
        <w:t>.1, Applicability, a Generation Resource</w:t>
      </w:r>
      <w:r>
        <w:rPr>
          <w:iCs/>
        </w:rPr>
        <w:t xml:space="preserve"> or an ESR</w:t>
      </w:r>
      <w:r w:rsidRPr="0091754B">
        <w:rPr>
          <w:iCs/>
        </w:rPr>
        <w:t xml:space="preserve"> that has already been commissioned is not required to submit a new reactive study or conduct commissioning-related reactive testing, as described in paragraph (5) above.</w:t>
      </w:r>
    </w:p>
    <w:p w14:paraId="0418401B" w14:textId="77777777" w:rsidR="00A01516" w:rsidRDefault="00A01516" w:rsidP="00A01516">
      <w:pPr>
        <w:pStyle w:val="BodyTextNumbered"/>
      </w:pPr>
      <w:r>
        <w:t>(7)</w:t>
      </w:r>
      <w:r>
        <w:tab/>
        <w:t xml:space="preserve">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(4) above, except in the circumstances described in paragraph (a) below.  </w:t>
      </w:r>
    </w:p>
    <w:p w14:paraId="316001E8" w14:textId="77777777" w:rsidR="00A01516" w:rsidRPr="00B5256C" w:rsidRDefault="00A01516" w:rsidP="00A44029">
      <w:pPr>
        <w:pStyle w:val="List"/>
        <w:ind w:left="1440"/>
      </w:pPr>
      <w:r w:rsidRPr="00B5256C">
        <w:t>(a)</w:t>
      </w:r>
      <w:r w:rsidRPr="00B5256C">
        <w:tab/>
      </w:r>
      <w:r w:rsidRPr="002C5FC4">
        <w:t>Existing Non-Exempt WGRs whose current design does not allow them to meet the Reactive Power requirements established in paragraph (</w:t>
      </w:r>
      <w:r>
        <w:t>4</w:t>
      </w:r>
      <w:r w:rsidRPr="002C5FC4">
        <w:t xml:space="preserve">) above must conduct an engineering study using the Summer/Fall 2010 on-peak/off-peak Voltage </w:t>
      </w:r>
      <w:proofErr w:type="gramStart"/>
      <w:r w:rsidRPr="002C5FC4">
        <w:t>Profiles, or</w:t>
      </w:r>
      <w:proofErr w:type="gramEnd"/>
      <w:r w:rsidRPr="002C5FC4">
        <w:t xml:space="preserve">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t>
      </w:r>
      <w:r>
        <w:t>WGR’s set point in the</w:t>
      </w:r>
      <w:r w:rsidRPr="002C5FC4">
        <w:t xml:space="preserve"> </w:t>
      </w:r>
      <w:r>
        <w:t xml:space="preserve">Voltage Profile established by ERCOT, and both measured at the </w:t>
      </w:r>
      <w:r w:rsidRPr="002C5FC4">
        <w:t>POI</w:t>
      </w:r>
      <w:r>
        <w:t>B</w:t>
      </w:r>
      <w:r w:rsidRPr="002C5FC4">
        <w:t>.</w:t>
      </w:r>
    </w:p>
    <w:p w14:paraId="4B3600AA" w14:textId="77777777" w:rsidR="00A01516" w:rsidRPr="00B5256C" w:rsidRDefault="00A01516" w:rsidP="00A44029">
      <w:pPr>
        <w:pStyle w:val="List2"/>
        <w:ind w:left="2160"/>
      </w:pPr>
      <w:r w:rsidRPr="00B5256C">
        <w:lastRenderedPageBreak/>
        <w:t>(i)</w:t>
      </w:r>
      <w:r w:rsidRPr="00B5256C">
        <w:tab/>
        <w:t>Existing Non-Exempt WGRs shall submit the engineering study results or testing results to ERCOT no later than five Business Days after its completion</w:t>
      </w:r>
      <w:r>
        <w:t>.</w:t>
      </w:r>
    </w:p>
    <w:p w14:paraId="71C45C5C" w14:textId="77777777" w:rsidR="00A01516" w:rsidRPr="00B5256C" w:rsidRDefault="00A01516" w:rsidP="00A44029">
      <w:pPr>
        <w:pStyle w:val="List2"/>
        <w:ind w:left="2160"/>
      </w:pPr>
      <w:r w:rsidRPr="00B5256C">
        <w:t>(ii)</w:t>
      </w:r>
      <w:r w:rsidRPr="00B5256C">
        <w:tab/>
        <w:t xml:space="preserve">Existing Non-Exempt WGRs shall update </w:t>
      </w:r>
      <w:proofErr w:type="gramStart"/>
      <w:r w:rsidRPr="00B5256C">
        <w:t>any and all</w:t>
      </w:r>
      <w:proofErr w:type="gramEnd"/>
      <w:r w:rsidRPr="00B5256C">
        <w:t xml:space="preserve"> Resource </w:t>
      </w:r>
      <w:r>
        <w:t>R</w:t>
      </w:r>
      <w:r w:rsidRPr="00B5256C">
        <w:t xml:space="preserve">egistration </w:t>
      </w:r>
      <w:r>
        <w:t xml:space="preserve">data </w:t>
      </w:r>
      <w:r w:rsidRPr="00B5256C">
        <w:t>regarding their Reactive Power capability documented by the engineering study results or testing results</w:t>
      </w:r>
      <w:r>
        <w:t>.</w:t>
      </w:r>
    </w:p>
    <w:p w14:paraId="15183720" w14:textId="77777777" w:rsidR="00A01516" w:rsidRPr="00B5256C" w:rsidRDefault="00A01516" w:rsidP="00A44029">
      <w:pPr>
        <w:pStyle w:val="List2"/>
        <w:ind w:left="2160"/>
      </w:pPr>
      <w:r w:rsidRPr="00B5256C">
        <w:t>(iii)</w:t>
      </w:r>
      <w:r w:rsidRPr="00B5256C">
        <w:tab/>
        <w:t xml:space="preserve">If the Existing Non-Exempt WGR’s engineering study results or testing results indicate that the WGR is not able to provide Reactive Power capability that meets the triangle profile described in paragraph (a)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w:t>
      </w:r>
      <w:r>
        <w:t>Unit Reactive Limit (</w:t>
      </w:r>
      <w:r w:rsidRPr="00B5256C">
        <w:t>URL</w:t>
      </w:r>
      <w:r>
        <w:t>)</w:t>
      </w:r>
      <w:r w:rsidRPr="00B5256C">
        <w:t xml:space="preserve"> and/or automatically switchable static VAr</w:t>
      </w:r>
      <w:r>
        <w:t>-</w:t>
      </w:r>
      <w:r w:rsidRPr="00B5256C">
        <w:t>capable devices and/or dynamic VAr</w:t>
      </w:r>
      <w:r>
        <w:t>-</w:t>
      </w:r>
      <w:r w:rsidRPr="00B5256C">
        <w:t>capable d</w:t>
      </w:r>
      <w:r>
        <w:t xml:space="preserve">evices.  No later than five </w:t>
      </w:r>
      <w:r w:rsidRPr="00B5256C">
        <w:t xml:space="preserve">Business Days after completion of the steps to meet that Reactive Power requirement, the Existing Non-Exempt WGR will update any and all Resource </w:t>
      </w:r>
      <w:r>
        <w:t>R</w:t>
      </w:r>
      <w:r w:rsidRPr="00B5256C">
        <w:t xml:space="preserve">egistration </w:t>
      </w:r>
      <w:r>
        <w:t xml:space="preserve">data </w:t>
      </w:r>
      <w:r w:rsidRPr="00B5256C">
        <w:t>regarding its Reactive Power and provide written notice to ERCOT that it has completed the steps necessary to meet its Reactive Power requirement.</w:t>
      </w:r>
    </w:p>
    <w:p w14:paraId="5D078A49" w14:textId="77777777" w:rsidR="00A01516" w:rsidRPr="00B5256C" w:rsidRDefault="00A01516" w:rsidP="00A44029">
      <w:pPr>
        <w:pStyle w:val="List2"/>
        <w:ind w:left="2160"/>
      </w:pPr>
      <w:r w:rsidRPr="00B5256C">
        <w:t>(iv)</w:t>
      </w:r>
      <w:r w:rsidRPr="00B5256C">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0550ED30" w14:textId="77777777" w:rsidR="00A01516" w:rsidRPr="00B5256C" w:rsidRDefault="00A01516" w:rsidP="00A01516">
      <w:pPr>
        <w:pStyle w:val="BodyTextNumbered"/>
        <w:ind w:left="1440"/>
      </w:pPr>
      <w:r w:rsidRPr="00B5256C">
        <w:t>(b)</w:t>
      </w:r>
      <w:r w:rsidRPr="00B5256C">
        <w:tab/>
        <w:t>Existing Non-Exempt WGRs whose current design allows them to meet the Reactive Power requirements established in paragraph (</w:t>
      </w:r>
      <w:r>
        <w:t>4</w:t>
      </w:r>
      <w:r w:rsidRPr="00B5256C">
        <w:t xml:space="preserve">) above (depicted graphically as a rectangle) shall continue to comply with that requirement.  ERCOT, with cause, may request that these Existing Non-Exempt WGRs provide further evidence, including an engineering study, or performance testing, to confirm accuracy of Resource </w:t>
      </w:r>
      <w:r>
        <w:t>R</w:t>
      </w:r>
      <w:r w:rsidRPr="00B5256C">
        <w:t xml:space="preserve">egistration </w:t>
      </w:r>
      <w:r>
        <w:t xml:space="preserve">data </w:t>
      </w:r>
      <w:r w:rsidRPr="00B5256C">
        <w:t>supporting their Reactive Power capability.</w:t>
      </w:r>
    </w:p>
    <w:p w14:paraId="0CA7F5AD" w14:textId="77777777" w:rsidR="00A01516" w:rsidRDefault="00A01516" w:rsidP="00A01516">
      <w:pPr>
        <w:pStyle w:val="BodyTextNumbered"/>
      </w:pPr>
      <w:r>
        <w:t>(8)</w:t>
      </w:r>
      <w:r>
        <w:tab/>
        <w:t>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Reactive Power requirements established in paragraph (4) above, will be required to maintain a Reactive Power requirement as defined by the Generation Resource’s URL that was submitted to ERCOT and established per the criteria in the ERCOT Operating Guides.</w:t>
      </w:r>
    </w:p>
    <w:p w14:paraId="228899E8" w14:textId="77777777" w:rsidR="00A01516" w:rsidRDefault="00A01516" w:rsidP="00A01516">
      <w:pPr>
        <w:pStyle w:val="BodyTextNumbered"/>
      </w:pPr>
      <w:r>
        <w:lastRenderedPageBreak/>
        <w:t>(9)</w:t>
      </w:r>
      <w:r>
        <w:tab/>
        <w:t>New generating units connected before May 17, 2005, whose owners demonstrate to ERCOT’s satisfaction that design and/or equipment procurement decisions were made prior to February 17, 2004, based upon previous standards, whose design does not allow them to meet the Reactive Power requirements established in paragraph (4) above, will be required to maintain a Reactive Power requirement as defined by the Generation Resource’s URL that was submitted to ERCOT and established per the criteria in the Operating Guides.</w:t>
      </w:r>
    </w:p>
    <w:p w14:paraId="6D852BA0" w14:textId="77777777" w:rsidR="00A01516" w:rsidRDefault="00A01516" w:rsidP="00A01516">
      <w:pPr>
        <w:pStyle w:val="BodyTextNumbered"/>
      </w:pPr>
      <w:r>
        <w:t>(10)</w:t>
      </w:r>
      <w:r>
        <w:tab/>
      </w:r>
      <w:r w:rsidRPr="0091754B">
        <w:t xml:space="preserve">For purposes of meeting the Reactive Power requirements in paragraphs (4) through (9) above, multiple units including IRRs shall, at a </w:t>
      </w:r>
      <w:r>
        <w:t>Resource</w:t>
      </w:r>
      <w:r w:rsidRPr="0091754B">
        <w:t xml:space="preserve"> Entity’s option, be treated as a single Resource if the units are connected to the same transmission bus.</w:t>
      </w:r>
    </w:p>
    <w:p w14:paraId="28E78ADE" w14:textId="77777777" w:rsidR="00A01516" w:rsidRDefault="00A01516" w:rsidP="00A01516">
      <w:pPr>
        <w:pStyle w:val="BodyTextNumbered"/>
      </w:pPr>
      <w:r>
        <w:t>(11)</w:t>
      </w:r>
      <w:r>
        <w:tab/>
        <w:t xml:space="preserve">Resource </w:t>
      </w:r>
      <w:r w:rsidRPr="0091754B">
        <w:t xml:space="preserve">Entities may submit to ERCOT specific proposals to meet the Reactive Power requirements established in paragraph (4) above by employing a combination of the </w:t>
      </w:r>
      <w:r>
        <w:t>C</w:t>
      </w:r>
      <w:r w:rsidRPr="0091754B">
        <w:t xml:space="preserve">URL and added VAr capability, provided that the added VAr capability shall be automatically switchable static and/or dynamic VAr devices.  A </w:t>
      </w:r>
      <w:r>
        <w:t>Resource Entity</w:t>
      </w:r>
      <w:r w:rsidRPr="0091754B">
        <w:t xml:space="preserve"> and TSP may enter into an agreement in which the proposed static VAr devices can be switchable using Supervisory Control and Data Acquisition (SCADA).  ERCOT may, at its sole discretion, either approve or deny a specific proposal, provided that in either case, ERCOT shall provide the submitter an explanation of its decision.</w:t>
      </w:r>
    </w:p>
    <w:p w14:paraId="55C7364C" w14:textId="77777777" w:rsidR="00A01516" w:rsidRDefault="00A01516" w:rsidP="00A01516">
      <w:pPr>
        <w:pStyle w:val="BodyTextNumbered"/>
      </w:pPr>
      <w:r>
        <w:t>(12)</w:t>
      </w:r>
      <w:r>
        <w:tab/>
      </w:r>
      <w:r w:rsidRPr="0091754B">
        <w:t xml:space="preserve">A </w:t>
      </w:r>
      <w:r>
        <w:t>Resource Entity</w:t>
      </w:r>
      <w:r w:rsidRPr="0091754B">
        <w:t xml:space="preserve"> and TSP may enter into an agreement in which the Generation Resource </w:t>
      </w:r>
      <w:r>
        <w:t xml:space="preserve">or ESR </w:t>
      </w:r>
      <w:r w:rsidRPr="0091754B">
        <w:t xml:space="preserve">compensates the TSP to provide VSS to meet the Reactive Power requirements of paragraph (4) above in part or in whole.  The TSP shall certify to ERCOT that the agreement complies with the Reactive Power </w:t>
      </w:r>
      <w:r>
        <w:t>requirements of paragraph (4).</w:t>
      </w:r>
    </w:p>
    <w:p w14:paraId="567ADEAB" w14:textId="77777777" w:rsidR="00A01516" w:rsidRDefault="00A01516" w:rsidP="00A01516">
      <w:pPr>
        <w:pStyle w:val="BodyTextNumbered"/>
      </w:pPr>
      <w:r>
        <w:t>(13)</w:t>
      </w:r>
      <w:r>
        <w:tab/>
      </w:r>
      <w:r w:rsidRPr="0091754B">
        <w:t xml:space="preserve">Unless specifically approved by ERCOT, no unit equipment replacement or modification at a Generation Resource </w:t>
      </w:r>
      <w:r>
        <w:t xml:space="preserve">or ESR </w:t>
      </w:r>
      <w:r w:rsidRPr="0091754B">
        <w:t>shall reduce the capability of the unit below the Reactive Power requirements that applied prior to the replacement or modification.</w:t>
      </w:r>
    </w:p>
    <w:p w14:paraId="42BD36E3" w14:textId="77777777" w:rsidR="00A01516" w:rsidRDefault="00A01516" w:rsidP="00A01516">
      <w:pPr>
        <w:pStyle w:val="BodyTextNumbered"/>
      </w:pPr>
      <w:r>
        <w:t>(14)</w:t>
      </w:r>
      <w:r>
        <w:tab/>
      </w:r>
      <w:r w:rsidRPr="0091754B">
        <w:t xml:space="preserve">Generation Resources </w:t>
      </w:r>
      <w:r>
        <w:t xml:space="preserve">or ESRs </w:t>
      </w:r>
      <w:r w:rsidRPr="0091754B">
        <w:t>shall not reduce high reactive loading on individual units during abnormal conditions without the consent of ERCOT unless equipment damage is imminent.</w:t>
      </w:r>
    </w:p>
    <w:p w14:paraId="6FEF8A76" w14:textId="77777777" w:rsidR="00A01516" w:rsidRDefault="00A01516" w:rsidP="00A01516">
      <w:pPr>
        <w:pStyle w:val="List"/>
      </w:pPr>
      <w:r>
        <w:t>(15)</w:t>
      </w:r>
      <w:r>
        <w:tab/>
      </w:r>
      <w:r w:rsidRPr="0091754B">
        <w:t>All WGRs must provide a Real-Time SCADA point that communicates to ERCOT the number of wind turbines that are available for real power and Reactive Power injection into the ERCOT Transmission Grid.  WGRs must also provide two other Real-Time SCADA points that commu</w:t>
      </w:r>
      <w:r>
        <w:t>nicate to ERCOT the following:</w:t>
      </w:r>
    </w:p>
    <w:p w14:paraId="539FD590" w14:textId="77777777" w:rsidR="00A01516" w:rsidRDefault="00A01516" w:rsidP="00A44029">
      <w:pPr>
        <w:pStyle w:val="List"/>
        <w:ind w:left="1440"/>
      </w:pPr>
      <w:r>
        <w:t>(a)</w:t>
      </w:r>
      <w:r>
        <w:tab/>
        <w:t xml:space="preserve">The number of wind turbines that are not able to communicate and whose status is unknown; and </w:t>
      </w:r>
    </w:p>
    <w:p w14:paraId="35D0E987" w14:textId="77777777" w:rsidR="00A01516" w:rsidRDefault="00A01516" w:rsidP="00A44029">
      <w:pPr>
        <w:pStyle w:val="List"/>
        <w:ind w:left="1440"/>
      </w:pPr>
      <w:r>
        <w:t>(b)</w:t>
      </w:r>
      <w:r>
        <w:tab/>
        <w:t>The number of wind turbines out of service and not available for operation.</w:t>
      </w:r>
    </w:p>
    <w:p w14:paraId="2A9BAF52" w14:textId="77777777" w:rsidR="00A01516" w:rsidRPr="000E70A9" w:rsidRDefault="00A01516" w:rsidP="00A01516">
      <w:pPr>
        <w:spacing w:after="240"/>
        <w:ind w:left="720" w:hanging="720"/>
      </w:pPr>
      <w:r w:rsidRPr="000E70A9">
        <w:t>(1</w:t>
      </w:r>
      <w:r>
        <w:t>6</w:t>
      </w:r>
      <w:r w:rsidRPr="000E70A9">
        <w:t>)</w:t>
      </w:r>
      <w:r w:rsidRPr="000E70A9">
        <w:tab/>
      </w:r>
      <w:r w:rsidRPr="0091754B">
        <w:t xml:space="preserve">All PhotoVoltaic Generation Resources (PVGRs) must provide a Real-Time SCADA point that communicates to ERCOT the capacity of PhotoVoltaic (PV) equipment that is available for real power and Reactive Power injection into the ERCOT Transmission </w:t>
      </w:r>
      <w:r w:rsidRPr="0091754B">
        <w:lastRenderedPageBreak/>
        <w:t>Grid.  PVGRs must also provide two other Real-Time SCADA points that communicate to ERCOT the following:</w:t>
      </w:r>
    </w:p>
    <w:p w14:paraId="31A19702" w14:textId="77777777" w:rsidR="00A01516" w:rsidRPr="000E70A9" w:rsidRDefault="00A01516" w:rsidP="00A01516">
      <w:pPr>
        <w:spacing w:after="240"/>
        <w:ind w:left="1440" w:hanging="720"/>
      </w:pPr>
      <w:r w:rsidRPr="000E70A9">
        <w:t>(a)</w:t>
      </w:r>
      <w:r w:rsidRPr="000E70A9">
        <w:tab/>
        <w:t>The capacity of PV equipment that is not able to communicate and whose status is unknown; and</w:t>
      </w:r>
    </w:p>
    <w:p w14:paraId="1F2B06BD" w14:textId="77777777" w:rsidR="00A01516" w:rsidRDefault="00A01516" w:rsidP="00A44029">
      <w:pPr>
        <w:pStyle w:val="List"/>
        <w:ind w:left="1440"/>
      </w:pPr>
      <w:r w:rsidRPr="000E70A9">
        <w:t>(b)</w:t>
      </w:r>
      <w:r w:rsidRPr="000E70A9">
        <w:tab/>
        <w:t>The capacity of PV equipment that is out of service and not available for operation.</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A01516" w14:paraId="6AACA8FE" w14:textId="77777777" w:rsidTr="00717945">
        <w:tc>
          <w:tcPr>
            <w:tcW w:w="9350" w:type="dxa"/>
            <w:tcBorders>
              <w:top w:val="single" w:sz="4" w:space="0" w:color="auto"/>
              <w:left w:val="single" w:sz="4" w:space="0" w:color="auto"/>
              <w:bottom w:val="single" w:sz="4" w:space="0" w:color="auto"/>
              <w:right w:val="single" w:sz="4" w:space="0" w:color="auto"/>
            </w:tcBorders>
            <w:shd w:val="clear" w:color="auto" w:fill="D9D9D9"/>
          </w:tcPr>
          <w:p w14:paraId="50AE406C" w14:textId="77777777" w:rsidR="00A01516" w:rsidRDefault="00A01516" w:rsidP="00717945">
            <w:pPr>
              <w:spacing w:before="120" w:after="240"/>
              <w:rPr>
                <w:b/>
                <w:i/>
              </w:rPr>
            </w:pPr>
            <w:r>
              <w:rPr>
                <w:b/>
                <w:i/>
              </w:rPr>
              <w:t>[NPRR1029</w:t>
            </w:r>
            <w:r w:rsidRPr="004B0726">
              <w:rPr>
                <w:b/>
                <w:i/>
              </w:rPr>
              <w:t xml:space="preserve">: </w:t>
            </w:r>
            <w:r>
              <w:rPr>
                <w:b/>
                <w:i/>
              </w:rPr>
              <w:t xml:space="preserve"> Insert paragraph (17) below upon system implementation and renumber accordingly:</w:t>
            </w:r>
            <w:r w:rsidRPr="004B0726">
              <w:rPr>
                <w:b/>
                <w:i/>
              </w:rPr>
              <w:t>]</w:t>
            </w:r>
          </w:p>
          <w:p w14:paraId="47EA5F2D" w14:textId="77777777" w:rsidR="00A01516" w:rsidRPr="00EE66C8" w:rsidRDefault="00A01516" w:rsidP="00717945">
            <w:pPr>
              <w:spacing w:after="240"/>
              <w:ind w:left="720" w:hanging="720"/>
            </w:pPr>
            <w:r w:rsidRPr="00EE66C8">
              <w:t>(17)</w:t>
            </w:r>
            <w:r w:rsidRPr="00EE66C8">
              <w:tab/>
            </w:r>
            <w:r>
              <w:t>Each</w:t>
            </w:r>
            <w:r w:rsidRPr="00EE66C8">
              <w:t xml:space="preserve"> DC-Coupled Resource must provide a Real-Time SCADA point that communicates to ERCOT the capacity of the intermittent renewable generation </w:t>
            </w:r>
            <w:r>
              <w:t>component of the Resource</w:t>
            </w:r>
            <w:r w:rsidRPr="00EE66C8">
              <w:t xml:space="preserve"> that is available for real power and/or Reactive Power injection into the ERCOT </w:t>
            </w:r>
            <w:r>
              <w:t>System</w:t>
            </w:r>
            <w:r w:rsidRPr="00EE66C8">
              <w:t xml:space="preserve">.  </w:t>
            </w:r>
            <w:r>
              <w:t xml:space="preserve">Each </w:t>
            </w:r>
            <w:r w:rsidRPr="00EE66C8">
              <w:t>DC-Coupled Resource must also provide Real-Time SCADA points that communicate to ERCOT the following:</w:t>
            </w:r>
          </w:p>
          <w:p w14:paraId="0552296D" w14:textId="77777777" w:rsidR="00A01516" w:rsidRPr="00EE66C8" w:rsidRDefault="00A01516" w:rsidP="00717945">
            <w:pPr>
              <w:spacing w:after="240"/>
              <w:ind w:left="1440" w:hanging="720"/>
            </w:pPr>
            <w:r w:rsidRPr="00EE66C8">
              <w:t>(a)</w:t>
            </w:r>
            <w:r w:rsidRPr="00EE66C8">
              <w:tab/>
              <w:t xml:space="preserve">The capacity of </w:t>
            </w:r>
            <w:r>
              <w:t xml:space="preserve">any </w:t>
            </w:r>
            <w:r w:rsidRPr="00EE66C8">
              <w:t xml:space="preserve">PV generation equipment that is not able to communicate and whose status is unknown; </w:t>
            </w:r>
          </w:p>
          <w:p w14:paraId="3C0BF98A" w14:textId="77777777" w:rsidR="00A01516" w:rsidRPr="00EE66C8" w:rsidRDefault="00A01516" w:rsidP="00717945">
            <w:pPr>
              <w:spacing w:after="240"/>
              <w:ind w:left="1440" w:hanging="720"/>
            </w:pPr>
            <w:r w:rsidRPr="00EE66C8">
              <w:t>(b)</w:t>
            </w:r>
            <w:r w:rsidRPr="00EE66C8">
              <w:tab/>
              <w:t xml:space="preserve">The capacity of </w:t>
            </w:r>
            <w:r>
              <w:t xml:space="preserve">any </w:t>
            </w:r>
            <w:r w:rsidRPr="00EE66C8">
              <w:t xml:space="preserve">PV generation equipment that is out of service and not available for operation;  </w:t>
            </w:r>
          </w:p>
          <w:p w14:paraId="3270ECCA" w14:textId="77777777" w:rsidR="00A01516" w:rsidRPr="00EE66C8" w:rsidRDefault="00A01516" w:rsidP="00717945">
            <w:pPr>
              <w:spacing w:after="240"/>
              <w:ind w:left="1440" w:hanging="720"/>
            </w:pPr>
            <w:r w:rsidRPr="00EE66C8">
              <w:t>(c)</w:t>
            </w:r>
            <w:r w:rsidRPr="00EE66C8">
              <w:tab/>
              <w:t xml:space="preserve">The number of </w:t>
            </w:r>
            <w:r>
              <w:t xml:space="preserve">any </w:t>
            </w:r>
            <w:r w:rsidRPr="00EE66C8">
              <w:t xml:space="preserve">wind turbines that are not able to communicate and whose status is unknown; and </w:t>
            </w:r>
          </w:p>
          <w:p w14:paraId="3138CA11" w14:textId="77777777" w:rsidR="00A01516" w:rsidRPr="004D1650" w:rsidRDefault="00A01516" w:rsidP="00717945">
            <w:pPr>
              <w:spacing w:after="240"/>
              <w:ind w:left="1440" w:hanging="720"/>
            </w:pPr>
            <w:r w:rsidRPr="00EE66C8">
              <w:t>(d)</w:t>
            </w:r>
            <w:r w:rsidRPr="00EE66C8">
              <w:tab/>
              <w:t xml:space="preserve">The number of </w:t>
            </w:r>
            <w:r>
              <w:t xml:space="preserve">any </w:t>
            </w:r>
            <w:r w:rsidRPr="00EE66C8">
              <w:t>wind turbines out of service and not available for operation.</w:t>
            </w:r>
          </w:p>
        </w:tc>
      </w:tr>
    </w:tbl>
    <w:p w14:paraId="7CDC08AA" w14:textId="77777777" w:rsidR="00A01516" w:rsidRDefault="00A01516" w:rsidP="00A01516">
      <w:pPr>
        <w:pStyle w:val="BodyTextNumbered"/>
        <w:spacing w:before="240"/>
      </w:pPr>
      <w:r>
        <w:t>(17)</w:t>
      </w:r>
      <w:r>
        <w:tab/>
        <w:t>For the purpose of complying with the Reactive Power requirements under this Section 3.15, Reactive Power losses that occur on privately-owned transmission lines behind the POIB may be compensated by automatically switchable static VAr-capable devices.</w:t>
      </w:r>
    </w:p>
    <w:p w14:paraId="035099FA" w14:textId="79AAA6DB" w:rsidR="009A3772" w:rsidRPr="00BA2009" w:rsidRDefault="009A3772" w:rsidP="00BC2D06"/>
    <w:sectPr w:rsidR="009A3772" w:rsidRPr="00BA2009">
      <w:headerReference w:type="default" r:id="rId26"/>
      <w:footerReference w:type="even" r:id="rId27"/>
      <w:footerReference w:type="default" r:id="rId28"/>
      <w:footerReference w:type="first" r:id="rId29"/>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ERCOT Market Rules" w:date="2025-02-05T12:44:00Z" w:initials="JT">
    <w:p w14:paraId="2BF4A6DB" w14:textId="76AA4441" w:rsidR="00AD3A10" w:rsidRDefault="00AD3A10" w:rsidP="00AD3A10">
      <w:pPr>
        <w:pStyle w:val="CommentText"/>
      </w:pPr>
      <w:r>
        <w:rPr>
          <w:rStyle w:val="CommentReference"/>
        </w:rPr>
        <w:annotationRef/>
      </w:r>
      <w:r>
        <w:t>Please note NPRR1234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BF4A6D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561AFE32" w16cex:dateUtc="2025-02-05T18: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BF4A6DB" w16cid:durableId="561AFE3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47F3E1" w14:textId="77777777" w:rsidR="007C7C04" w:rsidRDefault="007C7C04">
      <w:r>
        <w:separator/>
      </w:r>
    </w:p>
  </w:endnote>
  <w:endnote w:type="continuationSeparator" w:id="0">
    <w:p w14:paraId="5A234EBE" w14:textId="77777777" w:rsidR="007C7C04" w:rsidRDefault="007C7C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2A7BD9A9" w:rsidR="00D176CF" w:rsidRDefault="00A21E3C">
    <w:pPr>
      <w:pStyle w:val="Footer"/>
      <w:tabs>
        <w:tab w:val="clear" w:pos="4320"/>
        <w:tab w:val="clear" w:pos="8640"/>
        <w:tab w:val="right" w:pos="9360"/>
      </w:tabs>
      <w:rPr>
        <w:rFonts w:ascii="Arial" w:hAnsi="Arial" w:cs="Arial"/>
        <w:sz w:val="18"/>
      </w:rPr>
    </w:pPr>
    <w:r>
      <w:rPr>
        <w:rFonts w:ascii="Arial" w:hAnsi="Arial" w:cs="Arial"/>
        <w:sz w:val="18"/>
      </w:rPr>
      <w:t>1272</w:t>
    </w:r>
    <w:r w:rsidR="00D176CF">
      <w:rPr>
        <w:rFonts w:ascii="Arial" w:hAnsi="Arial" w:cs="Arial"/>
        <w:sz w:val="18"/>
      </w:rPr>
      <w:t>NPRR</w:t>
    </w:r>
    <w:r w:rsidR="00A404CE">
      <w:rPr>
        <w:rFonts w:ascii="Arial" w:hAnsi="Arial" w:cs="Arial"/>
        <w:sz w:val="18"/>
      </w:rPr>
      <w:t>-01</w:t>
    </w:r>
    <w:r w:rsidR="00D176CF">
      <w:rPr>
        <w:rFonts w:ascii="Arial" w:hAnsi="Arial" w:cs="Arial"/>
        <w:sz w:val="18"/>
      </w:rPr>
      <w:t xml:space="preserve"> </w:t>
    </w:r>
    <w:r w:rsidR="00A404CE">
      <w:rPr>
        <w:rFonts w:ascii="Arial" w:hAnsi="Arial" w:cs="Arial"/>
        <w:sz w:val="18"/>
      </w:rPr>
      <w:t>Voltage Support at Private Use Networks</w:t>
    </w:r>
    <w:r w:rsidR="00D176CF">
      <w:rPr>
        <w:rFonts w:ascii="Arial" w:hAnsi="Arial" w:cs="Arial"/>
        <w:sz w:val="18"/>
      </w:rPr>
      <w:t xml:space="preserve"> </w:t>
    </w:r>
    <w:r w:rsidR="00A404CE">
      <w:rPr>
        <w:rFonts w:ascii="Arial" w:hAnsi="Arial" w:cs="Arial"/>
        <w:sz w:val="18"/>
      </w:rPr>
      <w:t>02</w:t>
    </w:r>
    <w:r>
      <w:rPr>
        <w:rFonts w:ascii="Arial" w:hAnsi="Arial" w:cs="Arial"/>
        <w:sz w:val="18"/>
      </w:rPr>
      <w:t>05</w:t>
    </w:r>
    <w:r w:rsidR="00A404CE">
      <w:rPr>
        <w:rFonts w:ascii="Arial" w:hAnsi="Arial" w:cs="Arial"/>
        <w:sz w:val="18"/>
      </w:rPr>
      <w:t>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303735" w14:textId="77777777" w:rsidR="007C7C04" w:rsidRDefault="007C7C04">
      <w:r>
        <w:separator/>
      </w:r>
    </w:p>
  </w:footnote>
  <w:footnote w:type="continuationSeparator" w:id="0">
    <w:p w14:paraId="118D9993" w14:textId="77777777" w:rsidR="007C7C04" w:rsidRDefault="007C7C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E4B4D67"/>
    <w:multiLevelType w:val="hybridMultilevel"/>
    <w:tmpl w:val="77D6F0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1"/>
  </w:num>
  <w:num w:numId="3" w16cid:durableId="971709594">
    <w:abstractNumId w:val="12"/>
  </w:num>
  <w:num w:numId="4" w16cid:durableId="1736123474">
    <w:abstractNumId w:val="1"/>
  </w:num>
  <w:num w:numId="5" w16cid:durableId="1475442967">
    <w:abstractNumId w:val="7"/>
  </w:num>
  <w:num w:numId="6" w16cid:durableId="1071393571">
    <w:abstractNumId w:val="7"/>
  </w:num>
  <w:num w:numId="7" w16cid:durableId="1413744175">
    <w:abstractNumId w:val="7"/>
  </w:num>
  <w:num w:numId="8" w16cid:durableId="1147820290">
    <w:abstractNumId w:val="7"/>
  </w:num>
  <w:num w:numId="9" w16cid:durableId="729764067">
    <w:abstractNumId w:val="7"/>
  </w:num>
  <w:num w:numId="10" w16cid:durableId="651908752">
    <w:abstractNumId w:val="7"/>
  </w:num>
  <w:num w:numId="11" w16cid:durableId="2021545621">
    <w:abstractNumId w:val="7"/>
  </w:num>
  <w:num w:numId="12" w16cid:durableId="2033334835">
    <w:abstractNumId w:val="7"/>
  </w:num>
  <w:num w:numId="13" w16cid:durableId="1354840513">
    <w:abstractNumId w:val="7"/>
  </w:num>
  <w:num w:numId="14" w16cid:durableId="2082215892">
    <w:abstractNumId w:val="4"/>
  </w:num>
  <w:num w:numId="15" w16cid:durableId="1265773267">
    <w:abstractNumId w:val="6"/>
  </w:num>
  <w:num w:numId="16" w16cid:durableId="304939696">
    <w:abstractNumId w:val="9"/>
  </w:num>
  <w:num w:numId="17" w16cid:durableId="1837302691">
    <w:abstractNumId w:val="10"/>
  </w:num>
  <w:num w:numId="18" w16cid:durableId="2140175323">
    <w:abstractNumId w:val="5"/>
  </w:num>
  <w:num w:numId="19" w16cid:durableId="731661008">
    <w:abstractNumId w:val="8"/>
  </w:num>
  <w:num w:numId="20" w16cid:durableId="1512917052">
    <w:abstractNumId w:val="2"/>
  </w:num>
  <w:num w:numId="21" w16cid:durableId="1669558516">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Occidental Chemical Corporation">
    <w15:presenceInfo w15:providerId="AD" w15:userId="S::Melissa_Trevino@oxy.com::221512e7-db7e-4775-87f8-364b630dc55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4C44"/>
    <w:rsid w:val="00006711"/>
    <w:rsid w:val="00060A5A"/>
    <w:rsid w:val="00064B44"/>
    <w:rsid w:val="00067FE2"/>
    <w:rsid w:val="0007682E"/>
    <w:rsid w:val="000D1AEB"/>
    <w:rsid w:val="000D3E64"/>
    <w:rsid w:val="000E2DE3"/>
    <w:rsid w:val="000F13C5"/>
    <w:rsid w:val="00105A36"/>
    <w:rsid w:val="001313B4"/>
    <w:rsid w:val="0014546D"/>
    <w:rsid w:val="001500D9"/>
    <w:rsid w:val="00156DB7"/>
    <w:rsid w:val="00157228"/>
    <w:rsid w:val="00160C3C"/>
    <w:rsid w:val="00176375"/>
    <w:rsid w:val="0017783C"/>
    <w:rsid w:val="00185A0C"/>
    <w:rsid w:val="0019314C"/>
    <w:rsid w:val="001B091F"/>
    <w:rsid w:val="001B692E"/>
    <w:rsid w:val="001F38F0"/>
    <w:rsid w:val="002156AD"/>
    <w:rsid w:val="00222104"/>
    <w:rsid w:val="00236A98"/>
    <w:rsid w:val="00237430"/>
    <w:rsid w:val="0026307D"/>
    <w:rsid w:val="00276A99"/>
    <w:rsid w:val="00286AD9"/>
    <w:rsid w:val="00292760"/>
    <w:rsid w:val="002966F3"/>
    <w:rsid w:val="002B69F3"/>
    <w:rsid w:val="002B763A"/>
    <w:rsid w:val="002D382A"/>
    <w:rsid w:val="002E618D"/>
    <w:rsid w:val="002F1EDD"/>
    <w:rsid w:val="003013F2"/>
    <w:rsid w:val="0030232A"/>
    <w:rsid w:val="00305834"/>
    <w:rsid w:val="0030694A"/>
    <w:rsid w:val="003069F4"/>
    <w:rsid w:val="00360920"/>
    <w:rsid w:val="00366213"/>
    <w:rsid w:val="00384709"/>
    <w:rsid w:val="00386C35"/>
    <w:rsid w:val="003A3D77"/>
    <w:rsid w:val="003B5AED"/>
    <w:rsid w:val="003B5BB9"/>
    <w:rsid w:val="003C36FA"/>
    <w:rsid w:val="003C6B7B"/>
    <w:rsid w:val="004135BD"/>
    <w:rsid w:val="004302A4"/>
    <w:rsid w:val="004463BA"/>
    <w:rsid w:val="004822D4"/>
    <w:rsid w:val="0049290B"/>
    <w:rsid w:val="004A4451"/>
    <w:rsid w:val="004D3958"/>
    <w:rsid w:val="004E4D34"/>
    <w:rsid w:val="005008DF"/>
    <w:rsid w:val="005045D0"/>
    <w:rsid w:val="00534C6C"/>
    <w:rsid w:val="00555554"/>
    <w:rsid w:val="00556C10"/>
    <w:rsid w:val="00561A86"/>
    <w:rsid w:val="0056217A"/>
    <w:rsid w:val="00563558"/>
    <w:rsid w:val="00571144"/>
    <w:rsid w:val="00577AE7"/>
    <w:rsid w:val="005806CF"/>
    <w:rsid w:val="005841C0"/>
    <w:rsid w:val="00590724"/>
    <w:rsid w:val="0059260F"/>
    <w:rsid w:val="005E5074"/>
    <w:rsid w:val="00612E4F"/>
    <w:rsid w:val="00613501"/>
    <w:rsid w:val="006146CB"/>
    <w:rsid w:val="00615D5E"/>
    <w:rsid w:val="00622E99"/>
    <w:rsid w:val="00625E5D"/>
    <w:rsid w:val="00657C61"/>
    <w:rsid w:val="006600DF"/>
    <w:rsid w:val="0066255B"/>
    <w:rsid w:val="0066370F"/>
    <w:rsid w:val="006A0784"/>
    <w:rsid w:val="006A697B"/>
    <w:rsid w:val="006B4084"/>
    <w:rsid w:val="006B4DDE"/>
    <w:rsid w:val="006E4597"/>
    <w:rsid w:val="00743968"/>
    <w:rsid w:val="0075436D"/>
    <w:rsid w:val="00785415"/>
    <w:rsid w:val="00786294"/>
    <w:rsid w:val="00791CB9"/>
    <w:rsid w:val="00793130"/>
    <w:rsid w:val="00797DEE"/>
    <w:rsid w:val="007A1580"/>
    <w:rsid w:val="007A1BE1"/>
    <w:rsid w:val="007B3233"/>
    <w:rsid w:val="007B5A42"/>
    <w:rsid w:val="007C199B"/>
    <w:rsid w:val="007C7C04"/>
    <w:rsid w:val="007D3073"/>
    <w:rsid w:val="007D64B9"/>
    <w:rsid w:val="007D72D4"/>
    <w:rsid w:val="007E0452"/>
    <w:rsid w:val="008070C0"/>
    <w:rsid w:val="00811C12"/>
    <w:rsid w:val="00845778"/>
    <w:rsid w:val="00875BBD"/>
    <w:rsid w:val="008863B3"/>
    <w:rsid w:val="00887E28"/>
    <w:rsid w:val="008D5C3A"/>
    <w:rsid w:val="008E2870"/>
    <w:rsid w:val="008E6DA2"/>
    <w:rsid w:val="008F6DD5"/>
    <w:rsid w:val="009027FB"/>
    <w:rsid w:val="00907B1E"/>
    <w:rsid w:val="00943AFD"/>
    <w:rsid w:val="00963A51"/>
    <w:rsid w:val="00983B6E"/>
    <w:rsid w:val="009936F8"/>
    <w:rsid w:val="009A3772"/>
    <w:rsid w:val="009D17F0"/>
    <w:rsid w:val="00A01516"/>
    <w:rsid w:val="00A17E90"/>
    <w:rsid w:val="00A21E3C"/>
    <w:rsid w:val="00A26663"/>
    <w:rsid w:val="00A404CE"/>
    <w:rsid w:val="00A42796"/>
    <w:rsid w:val="00A44029"/>
    <w:rsid w:val="00A5311D"/>
    <w:rsid w:val="00AA3C1D"/>
    <w:rsid w:val="00AD3A10"/>
    <w:rsid w:val="00AD3B58"/>
    <w:rsid w:val="00AF56C6"/>
    <w:rsid w:val="00AF7CB2"/>
    <w:rsid w:val="00B02606"/>
    <w:rsid w:val="00B032E8"/>
    <w:rsid w:val="00B256AD"/>
    <w:rsid w:val="00B41EE8"/>
    <w:rsid w:val="00B570A2"/>
    <w:rsid w:val="00B57F96"/>
    <w:rsid w:val="00B67892"/>
    <w:rsid w:val="00BA4D33"/>
    <w:rsid w:val="00BC2D06"/>
    <w:rsid w:val="00BD13F3"/>
    <w:rsid w:val="00C4334C"/>
    <w:rsid w:val="00C744EB"/>
    <w:rsid w:val="00C84727"/>
    <w:rsid w:val="00C90702"/>
    <w:rsid w:val="00C917FF"/>
    <w:rsid w:val="00C9766A"/>
    <w:rsid w:val="00CA5F51"/>
    <w:rsid w:val="00CC4F39"/>
    <w:rsid w:val="00CD544C"/>
    <w:rsid w:val="00CF4256"/>
    <w:rsid w:val="00D04FE8"/>
    <w:rsid w:val="00D176CF"/>
    <w:rsid w:val="00D17AD5"/>
    <w:rsid w:val="00D271E3"/>
    <w:rsid w:val="00D37237"/>
    <w:rsid w:val="00D47A80"/>
    <w:rsid w:val="00D76DAD"/>
    <w:rsid w:val="00D85807"/>
    <w:rsid w:val="00D87349"/>
    <w:rsid w:val="00D91EE9"/>
    <w:rsid w:val="00D9627A"/>
    <w:rsid w:val="00D97220"/>
    <w:rsid w:val="00DC684E"/>
    <w:rsid w:val="00E046A4"/>
    <w:rsid w:val="00E12E1D"/>
    <w:rsid w:val="00E14D47"/>
    <w:rsid w:val="00E1641C"/>
    <w:rsid w:val="00E26708"/>
    <w:rsid w:val="00E34958"/>
    <w:rsid w:val="00E37AB0"/>
    <w:rsid w:val="00E71C39"/>
    <w:rsid w:val="00EA56E6"/>
    <w:rsid w:val="00EA694D"/>
    <w:rsid w:val="00EC335F"/>
    <w:rsid w:val="00EC48FB"/>
    <w:rsid w:val="00ED3965"/>
    <w:rsid w:val="00EF232A"/>
    <w:rsid w:val="00EF74CB"/>
    <w:rsid w:val="00F05A69"/>
    <w:rsid w:val="00F25F94"/>
    <w:rsid w:val="00F43FFD"/>
    <w:rsid w:val="00F44236"/>
    <w:rsid w:val="00F52517"/>
    <w:rsid w:val="00F535D7"/>
    <w:rsid w:val="00F75CF1"/>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NumberedChar1">
    <w:name w:val="Body Text Numbered Char1"/>
    <w:link w:val="BodyTextNumbered"/>
    <w:rsid w:val="00A01516"/>
    <w:rPr>
      <w:iCs/>
      <w:sz w:val="24"/>
    </w:rPr>
  </w:style>
  <w:style w:type="paragraph" w:customStyle="1" w:styleId="BodyTextNumbered">
    <w:name w:val="Body Text Numbered"/>
    <w:basedOn w:val="BodyText"/>
    <w:link w:val="BodyTextNumberedChar1"/>
    <w:rsid w:val="00A01516"/>
    <w:pPr>
      <w:ind w:left="720" w:hanging="720"/>
    </w:pPr>
    <w:rPr>
      <w:iCs/>
      <w:szCs w:val="20"/>
    </w:rPr>
  </w:style>
  <w:style w:type="character" w:customStyle="1" w:styleId="H2Char">
    <w:name w:val="H2 Char"/>
    <w:link w:val="H2"/>
    <w:rsid w:val="00A01516"/>
    <w:rPr>
      <w:b/>
      <w:sz w:val="24"/>
    </w:rPr>
  </w:style>
  <w:style w:type="character" w:customStyle="1" w:styleId="HeaderChar">
    <w:name w:val="Header Char"/>
    <w:link w:val="Header"/>
    <w:rsid w:val="00AD3A10"/>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72"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Jordan.Troublefield@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melissa_trevino@oxy.com"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microsoft.com/office/2016/09/relationships/commentsIds" Target="commentsIds.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microsoft.com/office/2011/relationships/commentsExtended" Target="commentsExtended.xml"/><Relationship Id="rId28"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control" Target="activeX/activeX6.xm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comments" Target="comments.xml"/><Relationship Id="rId27" Type="http://schemas.openxmlformats.org/officeDocument/2006/relationships/footer" Target="footer1.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2853</Words>
  <Characters>16699</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19513</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Street;Occidental Chemical Corporation</dc:creator>
  <cp:keywords/>
  <cp:lastModifiedBy>Jordan Troublefield</cp:lastModifiedBy>
  <cp:revision>2</cp:revision>
  <cp:lastPrinted>2013-11-15T22:11:00Z</cp:lastPrinted>
  <dcterms:created xsi:type="dcterms:W3CDTF">2025-02-05T20:27:00Z</dcterms:created>
  <dcterms:modified xsi:type="dcterms:W3CDTF">2025-02-05T20:27:00Z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y fmtid="{D5CDD505-2E9C-101B-9397-08002B2CF9AE}" pid="9" name="_NewReviewCycle">
    <vt:lpwstr/>
  </property>
  <property fmtid="{D5CDD505-2E9C-101B-9397-08002B2CF9AE}" pid="10" name="_AdHocReviewCycleID">
    <vt:i4>-57249498</vt:i4>
  </property>
  <property fmtid="{D5CDD505-2E9C-101B-9397-08002B2CF9AE}" pid="11" name="_EmailSubject">
    <vt:lpwstr>3PM Deadline: XXXNPRR, Voltage Support at Private Use Networks</vt:lpwstr>
  </property>
  <property fmtid="{D5CDD505-2E9C-101B-9397-08002B2CF9AE}" pid="12" name="_AuthorEmail">
    <vt:lpwstr>Melissa_Trevino@oxy.com</vt:lpwstr>
  </property>
  <property fmtid="{D5CDD505-2E9C-101B-9397-08002B2CF9AE}" pid="13" name="_AuthorEmailDisplayName">
    <vt:lpwstr>Trevino, Melissa</vt:lpwstr>
  </property>
  <property fmtid="{D5CDD505-2E9C-101B-9397-08002B2CF9AE}" pid="14" name="_ReviewingToolsShownOnce">
    <vt:lpwstr/>
  </property>
</Properties>
</file>